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B0EDA" w14:textId="77777777" w:rsidR="005F6BAE" w:rsidRPr="009F380F" w:rsidRDefault="005F6BAE" w:rsidP="005F6BAE">
      <w:pPr>
        <w:rPr>
          <w:rPrChange w:id="7" w:author="Auteur">
            <w:rPr>
              <w:rFonts w:ascii="Helvetica 55 Roman" w:hAnsi="Helvetica 55 Roman"/>
            </w:rPr>
          </w:rPrChange>
        </w:rPr>
      </w:pPr>
      <w:bookmarkStart w:id="8" w:name="_GoBack"/>
      <w:bookmarkEnd w:id="8"/>
    </w:p>
    <w:p w14:paraId="49E5BCC0" w14:textId="77777777" w:rsidR="00C417A6" w:rsidRPr="009F380F" w:rsidRDefault="00C417A6" w:rsidP="005F6BAE">
      <w:pPr>
        <w:rPr>
          <w:rPrChange w:id="9" w:author="Auteur">
            <w:rPr>
              <w:rFonts w:ascii="Helvetica 55 Roman" w:hAnsi="Helvetica 55 Roman"/>
            </w:rPr>
          </w:rPrChange>
        </w:rPr>
      </w:pPr>
    </w:p>
    <w:p w14:paraId="0D86FFD3" w14:textId="77777777" w:rsidR="00C417A6" w:rsidRPr="009F380F" w:rsidRDefault="00C417A6" w:rsidP="005F6BAE">
      <w:pPr>
        <w:rPr>
          <w:rPrChange w:id="10" w:author="Auteur">
            <w:rPr>
              <w:rFonts w:ascii="Helvetica 55 Roman" w:hAnsi="Helvetica 55 Roman"/>
            </w:rPr>
          </w:rPrChange>
        </w:rPr>
      </w:pPr>
    </w:p>
    <w:p w14:paraId="0F10EE9D" w14:textId="77777777" w:rsidR="00C417A6" w:rsidRPr="009F380F" w:rsidRDefault="00C417A6" w:rsidP="005F6BAE">
      <w:pPr>
        <w:rPr>
          <w:rPrChange w:id="11" w:author="Auteur">
            <w:rPr>
              <w:rFonts w:ascii="Helvetica 55 Roman" w:hAnsi="Helvetica 55 Roman"/>
            </w:rPr>
          </w:rPrChange>
        </w:rPr>
      </w:pPr>
    </w:p>
    <w:p w14:paraId="179EAFEA" w14:textId="77777777" w:rsidR="00C417A6" w:rsidRPr="009F380F" w:rsidRDefault="00C417A6" w:rsidP="005F6BAE">
      <w:pPr>
        <w:rPr>
          <w:rPrChange w:id="12" w:author="Auteur">
            <w:rPr>
              <w:rFonts w:ascii="Helvetica 55 Roman" w:hAnsi="Helvetica 55 Roman"/>
            </w:rPr>
          </w:rPrChange>
        </w:rPr>
      </w:pPr>
    </w:p>
    <w:p w14:paraId="3DCF644C" w14:textId="77777777" w:rsidR="00C417A6" w:rsidRPr="009F380F" w:rsidRDefault="00C417A6" w:rsidP="005F6BAE">
      <w:pPr>
        <w:rPr>
          <w:rPrChange w:id="13" w:author="Auteur">
            <w:rPr>
              <w:rFonts w:ascii="Helvetica 55 Roman" w:hAnsi="Helvetica 55 Roman"/>
            </w:rPr>
          </w:rPrChange>
        </w:rPr>
      </w:pPr>
    </w:p>
    <w:p w14:paraId="5E9ED49C" w14:textId="77777777" w:rsidR="00C417A6" w:rsidRPr="00307EA8" w:rsidRDefault="00C417A6" w:rsidP="005F6BAE">
      <w:pPr>
        <w:rPr>
          <w:del w:id="14" w:author="Auteur"/>
          <w:rFonts w:ascii="Helvetica 55 Roman" w:hAnsi="Helvetica 55 Roman"/>
          <w:color w:val="FF0000"/>
        </w:rPr>
      </w:pPr>
    </w:p>
    <w:p w14:paraId="58478B9A" w14:textId="13AD5BC7" w:rsidR="005F6BAE" w:rsidRPr="009F380F" w:rsidRDefault="00AA2510" w:rsidP="005F6BAE">
      <w:pPr>
        <w:rPr>
          <w:rFonts w:ascii="Helvetica 35 Thin" w:hAnsi="Helvetica 35 Thin"/>
          <w:color w:val="FF0000"/>
          <w:sz w:val="72"/>
          <w:rPrChange w:id="15" w:author="Auteur">
            <w:rPr>
              <w:rFonts w:ascii="Helvetica 55 Roman" w:hAnsi="Helvetica 55 Roman"/>
              <w:color w:val="FF0000"/>
              <w:sz w:val="72"/>
            </w:rPr>
          </w:rPrChange>
        </w:rPr>
      </w:pPr>
      <w:del w:id="16" w:author="Auteur">
        <w:r w:rsidRPr="00AD0560">
          <w:rPr>
            <w:rFonts w:ascii="Helvetica 55 Roman" w:hAnsi="Helvetica 55 Roman"/>
            <w:color w:val="FF0000"/>
            <w:sz w:val="72"/>
            <w:szCs w:val="72"/>
          </w:rPr>
          <w:delText>Annexe</w:delText>
        </w:r>
      </w:del>
      <w:ins w:id="17" w:author="Auteur">
        <w:r w:rsidR="005F6BAE" w:rsidRPr="009C5521">
          <w:rPr>
            <w:rFonts w:ascii="Helvetica 35 Thin" w:hAnsi="Helvetica 35 Thin"/>
            <w:color w:val="FF0000"/>
            <w:sz w:val="72"/>
            <w:szCs w:val="72"/>
          </w:rPr>
          <w:t>annexe</w:t>
        </w:r>
      </w:ins>
      <w:r w:rsidR="005F6BAE" w:rsidRPr="009F380F">
        <w:rPr>
          <w:rFonts w:ascii="Helvetica 35 Thin" w:hAnsi="Helvetica 35 Thin"/>
          <w:color w:val="FF0000"/>
          <w:sz w:val="72"/>
          <w:rPrChange w:id="18" w:author="Auteur">
            <w:rPr>
              <w:rFonts w:ascii="Helvetica 55 Roman" w:hAnsi="Helvetica 55 Roman"/>
              <w:color w:val="FF0000"/>
              <w:sz w:val="72"/>
            </w:rPr>
          </w:rPrChange>
        </w:rPr>
        <w:t xml:space="preserve"> </w:t>
      </w:r>
      <w:r w:rsidR="00E47C2D" w:rsidRPr="009F380F">
        <w:rPr>
          <w:rFonts w:ascii="Helvetica 35 Thin" w:hAnsi="Helvetica 35 Thin"/>
          <w:color w:val="FF0000"/>
          <w:sz w:val="72"/>
          <w:rPrChange w:id="19" w:author="Auteur">
            <w:rPr>
              <w:rFonts w:ascii="Helvetica 55 Roman" w:hAnsi="Helvetica 55 Roman"/>
              <w:color w:val="FF0000"/>
              <w:sz w:val="72"/>
            </w:rPr>
          </w:rPrChange>
        </w:rPr>
        <w:t>1</w:t>
      </w:r>
      <w:r w:rsidR="00964D20" w:rsidRPr="009F380F">
        <w:rPr>
          <w:rFonts w:ascii="Helvetica 35 Thin" w:hAnsi="Helvetica 35 Thin"/>
          <w:color w:val="FF0000"/>
          <w:sz w:val="72"/>
          <w:rPrChange w:id="20" w:author="Auteur">
            <w:rPr>
              <w:rFonts w:ascii="Helvetica 55 Roman" w:hAnsi="Helvetica 55 Roman"/>
              <w:color w:val="FF0000"/>
              <w:sz w:val="72"/>
            </w:rPr>
          </w:rPrChange>
        </w:rPr>
        <w:t xml:space="preserve">- </w:t>
      </w:r>
      <w:del w:id="21" w:author="Auteur">
        <w:r w:rsidR="005F6BAE" w:rsidRPr="00AD0560">
          <w:rPr>
            <w:rFonts w:ascii="Helvetica 55 Roman" w:hAnsi="Helvetica 55 Roman"/>
            <w:color w:val="FF0000"/>
            <w:sz w:val="72"/>
            <w:szCs w:val="72"/>
          </w:rPr>
          <w:delText>Pénalités</w:delText>
        </w:r>
      </w:del>
      <w:ins w:id="22" w:author="Auteur">
        <w:r w:rsidR="00964D20" w:rsidRPr="009C5521">
          <w:rPr>
            <w:rFonts w:ascii="Helvetica 35 Thin" w:hAnsi="Helvetica 35 Thin"/>
            <w:color w:val="FF0000"/>
            <w:sz w:val="72"/>
            <w:szCs w:val="72"/>
          </w:rPr>
          <w:t>p</w:t>
        </w:r>
        <w:r w:rsidR="005F6BAE" w:rsidRPr="009C5521">
          <w:rPr>
            <w:rFonts w:ascii="Helvetica 35 Thin" w:hAnsi="Helvetica 35 Thin"/>
            <w:color w:val="FF0000"/>
            <w:sz w:val="72"/>
            <w:szCs w:val="72"/>
          </w:rPr>
          <w:t>énalités</w:t>
        </w:r>
      </w:ins>
    </w:p>
    <w:p w14:paraId="4BC38489" w14:textId="77777777" w:rsidR="002561B0" w:rsidRDefault="002561B0" w:rsidP="00A3298B">
      <w:pPr>
        <w:rPr>
          <w:rStyle w:val="StyleHelvetica55Roman20ptnoir"/>
        </w:rPr>
      </w:pPr>
    </w:p>
    <w:p w14:paraId="7CA6A7CC" w14:textId="77777777" w:rsidR="002561B0" w:rsidRPr="00E4386B" w:rsidRDefault="002561B0" w:rsidP="00A3298B">
      <w:pPr>
        <w:rPr>
          <w:del w:id="23" w:author="Auteur"/>
          <w:rStyle w:val="StyleHelvetica55Roman20ptnoir"/>
        </w:rPr>
      </w:pPr>
    </w:p>
    <w:p w14:paraId="26C063B2" w14:textId="20803A64" w:rsidR="00CC21C8" w:rsidRPr="009F380F" w:rsidRDefault="00CC21C8" w:rsidP="00CC21C8">
      <w:pPr>
        <w:pStyle w:val="Nomduproduit"/>
        <w:rPr>
          <w:rPrChange w:id="24" w:author="Auteur">
            <w:rPr>
              <w:sz w:val="36"/>
            </w:rPr>
          </w:rPrChange>
        </w:rPr>
      </w:pPr>
      <w:r w:rsidRPr="009F380F">
        <w:rPr>
          <w:rPrChange w:id="25" w:author="Auteur">
            <w:rPr>
              <w:sz w:val="36"/>
            </w:rPr>
          </w:rPrChange>
        </w:rPr>
        <w:t xml:space="preserve">Accès aux </w:t>
      </w:r>
      <w:r w:rsidR="006B5C56" w:rsidRPr="009F380F">
        <w:rPr>
          <w:rPrChange w:id="26" w:author="Auteur">
            <w:rPr>
              <w:sz w:val="36"/>
            </w:rPr>
          </w:rPrChange>
        </w:rPr>
        <w:t xml:space="preserve">Lignes </w:t>
      </w:r>
      <w:r w:rsidRPr="009F380F">
        <w:rPr>
          <w:rPrChange w:id="27" w:author="Auteur">
            <w:rPr>
              <w:sz w:val="36"/>
            </w:rPr>
          </w:rPrChange>
        </w:rPr>
        <w:t>FTTH d</w:t>
      </w:r>
      <w:r w:rsidR="000A5B7C" w:rsidRPr="009F380F">
        <w:rPr>
          <w:rPrChange w:id="28" w:author="Auteur">
            <w:rPr>
              <w:sz w:val="36"/>
            </w:rPr>
          </w:rPrChange>
        </w:rPr>
        <w:t xml:space="preserve">e </w:t>
      </w:r>
      <w:del w:id="29" w:author="Auteur">
        <w:r w:rsidR="000030CC">
          <w:rPr>
            <w:sz w:val="36"/>
          </w:rPr>
          <w:delText>GRAND DAX</w:delText>
        </w:r>
        <w:r w:rsidR="00AD0560">
          <w:rPr>
            <w:sz w:val="36"/>
          </w:rPr>
          <w:delText xml:space="preserve"> THD</w:delText>
        </w:r>
      </w:del>
      <w:ins w:id="30" w:author="Auteur">
        <w:r w:rsidR="00C452C2" w:rsidRPr="00295516">
          <w:t>Grand Dax Très Haut Débit</w:t>
        </w:r>
        <w:r w:rsidR="00C452C2">
          <w:t>.</w:t>
        </w:r>
      </w:ins>
    </w:p>
    <w:p w14:paraId="3DBD7B08" w14:textId="77777777" w:rsidR="005F6BAE" w:rsidRDefault="005F6BAE" w:rsidP="00A3298B">
      <w:pPr>
        <w:rPr>
          <w:rStyle w:val="StyleHelvetica55Roman20ptnoir"/>
        </w:rPr>
      </w:pPr>
    </w:p>
    <w:p w14:paraId="2925B3CE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ins w:id="31" w:author="Auteur"/>
          <w:rFonts w:ascii="Helvetica 55 Roman" w:hAnsi="Helvetica 55 Roman"/>
        </w:rPr>
      </w:pPr>
      <w:ins w:id="32" w:author="Auteur">
        <w:r w:rsidRPr="00141A31">
          <w:rPr>
            <w:rFonts w:ascii="Helvetica 55 Roman" w:hAnsi="Helvetica 55 Roman"/>
          </w:rPr>
          <w:t>Entre</w:t>
        </w:r>
      </w:ins>
    </w:p>
    <w:p w14:paraId="266FADC5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ins w:id="33" w:author="Auteur"/>
          <w:rFonts w:ascii="Helvetica 55 Roman" w:hAnsi="Helvetica 55 Roman"/>
        </w:rPr>
      </w:pPr>
    </w:p>
    <w:p w14:paraId="256A206E" w14:textId="77777777"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34" w:author="Auteur"/>
          <w:rFonts w:ascii="Helvetica 55 Roman" w:hAnsi="Helvetica 55 Roman"/>
        </w:rPr>
      </w:pPr>
    </w:p>
    <w:p w14:paraId="736AE8D6" w14:textId="77777777" w:rsidR="00BF01FD" w:rsidRPr="00141A31" w:rsidRDefault="00C452C2" w:rsidP="00BF01FD">
      <w:pPr>
        <w:pStyle w:val="CorpsdetexteEHPTBodyText2"/>
        <w:tabs>
          <w:tab w:val="right" w:leader="dot" w:pos="9072"/>
        </w:tabs>
        <w:spacing w:line="240" w:lineRule="auto"/>
        <w:rPr>
          <w:ins w:id="35" w:author="Auteur"/>
          <w:rFonts w:ascii="Helvetica 55 Roman" w:hAnsi="Helvetica 55 Roman"/>
        </w:rPr>
      </w:pPr>
      <w:ins w:id="36" w:author="Auteur">
        <w:r w:rsidRPr="00D06860">
          <w:rPr>
            <w:rFonts w:ascii="Helvetica 55 Roman" w:hAnsi="Helvetica 55 Roman"/>
            <w:szCs w:val="24"/>
          </w:rPr>
          <w:t>Grand Dax Très Haut Débit, société anonyme à conseil d’administration au capital de 3 880 000 Euros, immatriculée au RCS de Dax sous le numéro 529 193 468, dont le siège social est situé au</w:t>
        </w:r>
        <w:r>
          <w:rPr>
            <w:rFonts w:ascii="Helvetica 55 Roman" w:hAnsi="Helvetica 55 Roman"/>
            <w:szCs w:val="24"/>
          </w:rPr>
          <w:t xml:space="preserve"> 1 avenue de la gare PULSEO 40100 Dax.</w:t>
        </w:r>
      </w:ins>
    </w:p>
    <w:p w14:paraId="67734184" w14:textId="77777777"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37" w:author="Auteur"/>
          <w:rFonts w:ascii="Helvetica 55 Roman" w:hAnsi="Helvetica 55 Roman"/>
        </w:rPr>
      </w:pPr>
    </w:p>
    <w:p w14:paraId="4BA554D2" w14:textId="77777777"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38" w:author="Auteur"/>
          <w:rFonts w:ascii="Helvetica 55 Roman" w:hAnsi="Helvetica 55 Roman"/>
        </w:rPr>
      </w:pPr>
      <w:ins w:id="39" w:author="Auteur">
        <w:r w:rsidRPr="00141A31">
          <w:rPr>
            <w:rFonts w:ascii="Helvetica 55 Roman" w:hAnsi="Helvetica 55 Roman"/>
          </w:rPr>
          <w:t xml:space="preserve">ci-après dénommée </w:t>
        </w:r>
        <w:r w:rsidRPr="002573E2">
          <w:rPr>
            <w:rFonts w:ascii="Helvetica 55 Roman" w:hAnsi="Helvetica 55 Roman"/>
          </w:rPr>
          <w:t xml:space="preserve">le </w:t>
        </w:r>
        <w:r w:rsidRPr="00626635">
          <w:rPr>
            <w:rFonts w:ascii="Helvetica 55 Roman" w:hAnsi="Helvetica 55 Roman"/>
          </w:rPr>
          <w:t>« Délégataire »</w:t>
        </w:r>
        <w:r w:rsidRPr="002573E2">
          <w:rPr>
            <w:rFonts w:ascii="Helvetica 55 Roman" w:hAnsi="Helvetica 55 Roman"/>
          </w:rPr>
          <w:t xml:space="preserve"> ou </w:t>
        </w:r>
        <w:r w:rsidRPr="00141A31">
          <w:rPr>
            <w:rFonts w:ascii="Helvetica 55 Roman" w:hAnsi="Helvetica 55 Roman"/>
          </w:rPr>
          <w:t>l’ « Opérateur d’Immeuble »</w:t>
        </w:r>
      </w:ins>
    </w:p>
    <w:p w14:paraId="20B3DD66" w14:textId="77777777"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40" w:author="Auteur"/>
          <w:rFonts w:ascii="Helvetica 55 Roman" w:hAnsi="Helvetica 55 Roman"/>
        </w:rPr>
      </w:pPr>
    </w:p>
    <w:p w14:paraId="2F41551E" w14:textId="77777777" w:rsidR="00BF01FD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41" w:author="Auteur"/>
          <w:rFonts w:ascii="Helvetica 55 Roman" w:hAnsi="Helvetica 55 Roman"/>
        </w:rPr>
      </w:pPr>
      <w:ins w:id="42" w:author="Auteur">
        <w:r w:rsidRPr="00141A31">
          <w:rPr>
            <w:rFonts w:ascii="Helvetica 55 Roman" w:hAnsi="Helvetica 55 Roman"/>
          </w:rPr>
          <w:t xml:space="preserve">Représentée aux fins des présentes par </w:t>
        </w:r>
        <w:r w:rsidR="00D077D1">
          <w:rPr>
            <w:rFonts w:ascii="Helvetica 55 Roman" w:hAnsi="Helvetica 55 Roman"/>
            <w:szCs w:val="24"/>
          </w:rPr>
          <w:t>Monsieur DELAROCHE Arnaud</w:t>
        </w:r>
        <w:r w:rsidRPr="00141A31">
          <w:rPr>
            <w:rFonts w:ascii="Helvetica 55 Roman" w:hAnsi="Helvetica 55 Roman"/>
          </w:rPr>
          <w:t xml:space="preserve">, en sa qualité de </w:t>
        </w:r>
        <w:r w:rsidR="00D077D1">
          <w:rPr>
            <w:rFonts w:ascii="Helvetica 55 Roman" w:hAnsi="Helvetica 55 Roman"/>
            <w:szCs w:val="24"/>
          </w:rPr>
          <w:t>Directeur Général</w:t>
        </w:r>
        <w:r w:rsidRPr="00141A31">
          <w:rPr>
            <w:rFonts w:ascii="Helvetica 55 Roman" w:hAnsi="Helvetica 55 Roman"/>
          </w:rPr>
          <w:t>, dûment habilité à cet effet</w:t>
        </w:r>
      </w:ins>
    </w:p>
    <w:p w14:paraId="786B292D" w14:textId="77777777" w:rsidR="00BF01FD" w:rsidRPr="00141A31" w:rsidRDefault="00BF01FD" w:rsidP="00BF01FD">
      <w:pPr>
        <w:pStyle w:val="CorpsdetexteEHPTBodyText2"/>
        <w:tabs>
          <w:tab w:val="right" w:leader="dot" w:pos="9072"/>
        </w:tabs>
        <w:spacing w:line="240" w:lineRule="auto"/>
        <w:rPr>
          <w:ins w:id="43" w:author="Auteur"/>
          <w:rFonts w:ascii="Helvetica 55 Roman" w:hAnsi="Helvetica 55 Roman"/>
        </w:rPr>
      </w:pPr>
    </w:p>
    <w:p w14:paraId="421795EA" w14:textId="77777777" w:rsidR="00141A31" w:rsidRPr="00141A31" w:rsidRDefault="00141A31" w:rsidP="00141A31">
      <w:pPr>
        <w:jc w:val="right"/>
        <w:rPr>
          <w:ins w:id="44" w:author="Auteur"/>
          <w:rFonts w:ascii="Helvetica 55 Roman" w:hAnsi="Helvetica 55 Roman"/>
          <w:b/>
          <w:sz w:val="20"/>
          <w:szCs w:val="20"/>
        </w:rPr>
      </w:pPr>
      <w:ins w:id="45" w:author="Auteur">
        <w:r w:rsidRPr="00141A31">
          <w:rPr>
            <w:rFonts w:ascii="Helvetica 55 Roman" w:hAnsi="Helvetica 55 Roman"/>
            <w:b/>
            <w:sz w:val="20"/>
            <w:szCs w:val="20"/>
          </w:rPr>
          <w:t>d'une part,</w:t>
        </w:r>
      </w:ins>
    </w:p>
    <w:p w14:paraId="1DDF0182" w14:textId="77777777" w:rsidR="00BF01FD" w:rsidRDefault="00BF01FD" w:rsidP="00141A31">
      <w:pPr>
        <w:rPr>
          <w:ins w:id="46" w:author="Auteur"/>
          <w:rFonts w:ascii="Helvetica 55 Roman" w:hAnsi="Helvetica 55 Roman"/>
          <w:sz w:val="20"/>
          <w:szCs w:val="20"/>
        </w:rPr>
      </w:pPr>
    </w:p>
    <w:p w14:paraId="0F49A75B" w14:textId="77777777" w:rsidR="00141A31" w:rsidRPr="00141A31" w:rsidRDefault="00141A31" w:rsidP="00141A31">
      <w:pPr>
        <w:rPr>
          <w:ins w:id="47" w:author="Auteur"/>
          <w:rFonts w:ascii="Helvetica 55 Roman" w:hAnsi="Helvetica 55 Roman"/>
          <w:sz w:val="20"/>
          <w:szCs w:val="20"/>
        </w:rPr>
      </w:pPr>
      <w:ins w:id="48" w:author="Auteur">
        <w:r w:rsidRPr="00141A31">
          <w:rPr>
            <w:rFonts w:ascii="Helvetica 55 Roman" w:hAnsi="Helvetica 55 Roman"/>
            <w:sz w:val="20"/>
            <w:szCs w:val="20"/>
          </w:rPr>
          <w:t>et</w:t>
        </w:r>
      </w:ins>
    </w:p>
    <w:p w14:paraId="17A5FA58" w14:textId="77777777" w:rsidR="00141A31" w:rsidRPr="00141A31" w:rsidRDefault="00141A31" w:rsidP="00141A31">
      <w:pPr>
        <w:rPr>
          <w:ins w:id="49" w:author="Auteur"/>
          <w:rFonts w:ascii="Helvetica 55 Roman" w:hAnsi="Helvetica 55 Roman"/>
          <w:sz w:val="20"/>
          <w:szCs w:val="20"/>
        </w:rPr>
      </w:pPr>
    </w:p>
    <w:p w14:paraId="5581C2DB" w14:textId="77777777" w:rsidR="00141A31" w:rsidRPr="00141A31" w:rsidRDefault="00141A31" w:rsidP="00141A31">
      <w:pPr>
        <w:pStyle w:val="CorpsdetexteEHPTBodyText2"/>
        <w:tabs>
          <w:tab w:val="right" w:leader="dot" w:pos="9072"/>
        </w:tabs>
        <w:spacing w:line="240" w:lineRule="auto"/>
        <w:rPr>
          <w:ins w:id="50" w:author="Auteur"/>
          <w:rFonts w:ascii="Helvetica 55 Roman" w:hAnsi="Helvetica 55 Roman"/>
        </w:rPr>
      </w:pPr>
      <w:ins w:id="51" w:author="Auteur">
        <w:r w:rsidRPr="00141A31">
          <w:rPr>
            <w:rFonts w:ascii="Helvetica 55 Roman" w:hAnsi="Helvetica 55 Roman"/>
            <w:highlight w:val="yellow"/>
          </w:rPr>
          <w:t>XXX</w:t>
        </w:r>
        <w:r w:rsidRPr="00141A31">
          <w:rPr>
            <w:rFonts w:ascii="Helvetica 55 Roman" w:hAnsi="Helvetica 55 Roman"/>
          </w:rPr>
          <w:t xml:space="preserve"> société Anonyme au capital de </w:t>
        </w:r>
        <w:r w:rsidRPr="00141A31">
          <w:rPr>
            <w:rFonts w:ascii="Helvetica 55 Roman" w:hAnsi="Helvetica 55 Roman"/>
            <w:highlight w:val="yellow"/>
          </w:rPr>
          <w:t>XXX</w:t>
        </w:r>
        <w:r w:rsidRPr="00141A31">
          <w:rPr>
            <w:rFonts w:ascii="Helvetica 55 Roman" w:hAnsi="Helvetica 55 Roman"/>
          </w:rPr>
          <w:t xml:space="preserve"> €, immatriculée au RCS de </w:t>
        </w:r>
        <w:r w:rsidRPr="00141A31">
          <w:rPr>
            <w:rFonts w:ascii="Helvetica 55 Roman" w:hAnsi="Helvetica 55 Roman"/>
            <w:highlight w:val="yellow"/>
          </w:rPr>
          <w:t>XXX</w:t>
        </w:r>
        <w:r w:rsidRPr="00141A31">
          <w:rPr>
            <w:rFonts w:ascii="Helvetica 55 Roman" w:hAnsi="Helvetica 55 Roman"/>
          </w:rPr>
          <w:t xml:space="preserve"> sous le numéro </w:t>
        </w:r>
        <w:r w:rsidRPr="00141A31">
          <w:rPr>
            <w:rFonts w:ascii="Helvetica 55 Roman" w:hAnsi="Helvetica 55 Roman"/>
            <w:highlight w:val="yellow"/>
          </w:rPr>
          <w:t>XXX</w:t>
        </w:r>
        <w:r w:rsidRPr="00141A31">
          <w:rPr>
            <w:rFonts w:ascii="Helvetica 55 Roman" w:hAnsi="Helvetica 55 Roman"/>
          </w:rPr>
          <w:t xml:space="preserve">, dont le siège est situé au </w:t>
        </w:r>
        <w:r w:rsidRPr="00141A31">
          <w:rPr>
            <w:rFonts w:ascii="Helvetica 55 Roman" w:hAnsi="Helvetica 55 Roman"/>
            <w:highlight w:val="yellow"/>
          </w:rPr>
          <w:t>XXX</w:t>
        </w:r>
        <w:r w:rsidRPr="00141A31">
          <w:rPr>
            <w:rFonts w:ascii="Helvetica 55 Roman" w:hAnsi="Helvetica 55 Roman"/>
          </w:rPr>
          <w:t>.</w:t>
        </w:r>
      </w:ins>
    </w:p>
    <w:p w14:paraId="6E1D30EF" w14:textId="77777777" w:rsidR="00141A31" w:rsidRPr="00141A31" w:rsidRDefault="00141A31" w:rsidP="00141A31">
      <w:pPr>
        <w:tabs>
          <w:tab w:val="right" w:leader="dot" w:pos="9072"/>
        </w:tabs>
        <w:rPr>
          <w:ins w:id="52" w:author="Auteur"/>
          <w:rFonts w:ascii="Helvetica 55 Roman" w:hAnsi="Helvetica 55 Roman"/>
          <w:sz w:val="20"/>
          <w:szCs w:val="20"/>
        </w:rPr>
      </w:pPr>
    </w:p>
    <w:p w14:paraId="70EB37CF" w14:textId="77777777" w:rsidR="00141A31" w:rsidRPr="00141A31" w:rsidRDefault="00141A31" w:rsidP="00141A31">
      <w:pPr>
        <w:tabs>
          <w:tab w:val="right" w:leader="dot" w:pos="9072"/>
        </w:tabs>
        <w:rPr>
          <w:ins w:id="53" w:author="Auteur"/>
          <w:rFonts w:ascii="Helvetica 55 Roman" w:hAnsi="Helvetica 55 Roman"/>
          <w:sz w:val="20"/>
          <w:szCs w:val="20"/>
        </w:rPr>
      </w:pPr>
      <w:ins w:id="54" w:author="Auteur">
        <w:r w:rsidRPr="00141A31">
          <w:rPr>
            <w:rFonts w:ascii="Helvetica 55 Roman" w:hAnsi="Helvetica 55 Roman"/>
            <w:sz w:val="20"/>
            <w:szCs w:val="20"/>
          </w:rPr>
          <w:t xml:space="preserve">ci-après dénommée </w:t>
        </w:r>
        <w:r w:rsidRPr="00141A31">
          <w:rPr>
            <w:rFonts w:ascii="Helvetica 55 Roman" w:hAnsi="Helvetica 55 Roman"/>
            <w:sz w:val="20"/>
            <w:szCs w:val="20"/>
            <w:highlight w:val="yellow"/>
          </w:rPr>
          <w:t>XXX</w:t>
        </w:r>
        <w:r w:rsidRPr="00141A31">
          <w:rPr>
            <w:rFonts w:ascii="Helvetica 55 Roman" w:hAnsi="Helvetica 55 Roman"/>
            <w:sz w:val="20"/>
            <w:szCs w:val="20"/>
          </w:rPr>
          <w:t xml:space="preserve"> ou « l’Opérateur »</w:t>
        </w:r>
      </w:ins>
    </w:p>
    <w:p w14:paraId="0AC8EB20" w14:textId="77777777" w:rsidR="00141A31" w:rsidRPr="00141A31" w:rsidRDefault="00141A31" w:rsidP="00141A31">
      <w:pPr>
        <w:tabs>
          <w:tab w:val="right" w:leader="dot" w:pos="9072"/>
        </w:tabs>
        <w:rPr>
          <w:ins w:id="55" w:author="Auteur"/>
          <w:rFonts w:ascii="Helvetica 55 Roman" w:hAnsi="Helvetica 55 Roman"/>
          <w:sz w:val="20"/>
          <w:szCs w:val="20"/>
        </w:rPr>
      </w:pPr>
    </w:p>
    <w:p w14:paraId="58F0E5E4" w14:textId="77777777" w:rsidR="00141A31" w:rsidRPr="00141A31" w:rsidRDefault="00141A31" w:rsidP="00141A31">
      <w:pPr>
        <w:tabs>
          <w:tab w:val="right" w:leader="dot" w:pos="9072"/>
        </w:tabs>
        <w:rPr>
          <w:ins w:id="56" w:author="Auteur"/>
          <w:rFonts w:ascii="Helvetica 55 Roman" w:hAnsi="Helvetica 55 Roman" w:cs="Arial"/>
          <w:sz w:val="20"/>
          <w:szCs w:val="20"/>
        </w:rPr>
      </w:pPr>
      <w:ins w:id="57" w:author="Auteur">
        <w:r w:rsidRPr="00141A31">
          <w:rPr>
            <w:rFonts w:ascii="Helvetica 55 Roman" w:hAnsi="Helvetica 55 Roman" w:cs="Arial"/>
            <w:sz w:val="20"/>
            <w:szCs w:val="20"/>
          </w:rPr>
          <w:t xml:space="preserve">Représentée aux fins des présentes par </w:t>
        </w:r>
        <w:r w:rsidRPr="00141A31">
          <w:rPr>
            <w:rFonts w:ascii="Helvetica 55 Roman" w:hAnsi="Helvetica 55 Roman" w:cs="Arial"/>
            <w:sz w:val="20"/>
            <w:szCs w:val="20"/>
            <w:highlight w:val="yellow"/>
          </w:rPr>
          <w:t>XXX</w:t>
        </w:r>
        <w:r w:rsidRPr="00141A31">
          <w:rPr>
            <w:rFonts w:ascii="Helvetica 55 Roman" w:hAnsi="Helvetica 55 Roman" w:cs="Arial"/>
            <w:sz w:val="20"/>
            <w:szCs w:val="20"/>
          </w:rPr>
          <w:t xml:space="preserve">, en sa qualité de </w:t>
        </w:r>
        <w:r w:rsidRPr="00141A31">
          <w:rPr>
            <w:rFonts w:ascii="Helvetica 55 Roman" w:hAnsi="Helvetica 55 Roman" w:cs="Arial"/>
            <w:sz w:val="20"/>
            <w:szCs w:val="20"/>
            <w:highlight w:val="yellow"/>
          </w:rPr>
          <w:t>XXX</w:t>
        </w:r>
        <w:r w:rsidRPr="00141A31">
          <w:rPr>
            <w:rFonts w:ascii="Helvetica 55 Roman" w:hAnsi="Helvetica 55 Roman" w:cs="Arial"/>
            <w:sz w:val="20"/>
            <w:szCs w:val="20"/>
          </w:rPr>
          <w:t>, dûment habilité à cet effet</w:t>
        </w:r>
      </w:ins>
    </w:p>
    <w:p w14:paraId="2CB04FAB" w14:textId="77777777" w:rsidR="00141A31" w:rsidRPr="00141A31" w:rsidRDefault="00141A31" w:rsidP="00141A31">
      <w:pPr>
        <w:jc w:val="right"/>
        <w:rPr>
          <w:ins w:id="58" w:author="Auteur"/>
          <w:rFonts w:ascii="Helvetica 55 Roman" w:hAnsi="Helvetica 55 Roman"/>
          <w:b/>
          <w:sz w:val="20"/>
          <w:szCs w:val="20"/>
        </w:rPr>
      </w:pPr>
      <w:ins w:id="59" w:author="Auteur">
        <w:r w:rsidRPr="00141A31">
          <w:rPr>
            <w:rFonts w:ascii="Helvetica 55 Roman" w:hAnsi="Helvetica 55 Roman"/>
            <w:b/>
            <w:sz w:val="20"/>
            <w:szCs w:val="20"/>
          </w:rPr>
          <w:t>d'autre part,</w:t>
        </w:r>
      </w:ins>
    </w:p>
    <w:p w14:paraId="02ED25EC" w14:textId="77777777" w:rsidR="00141A31" w:rsidRPr="00141A31" w:rsidRDefault="00141A31" w:rsidP="00141A31">
      <w:pPr>
        <w:jc w:val="right"/>
        <w:rPr>
          <w:ins w:id="60" w:author="Auteur"/>
          <w:rFonts w:ascii="Helvetica 55 Roman" w:hAnsi="Helvetica 55 Roman"/>
          <w:b/>
          <w:sz w:val="20"/>
          <w:szCs w:val="20"/>
        </w:rPr>
      </w:pPr>
    </w:p>
    <w:p w14:paraId="5ED47732" w14:textId="77777777" w:rsidR="00141A31" w:rsidRPr="00141A31" w:rsidRDefault="00141A31" w:rsidP="00141A31">
      <w:pPr>
        <w:rPr>
          <w:ins w:id="61" w:author="Auteur"/>
          <w:rFonts w:ascii="Helvetica 55 Roman" w:hAnsi="Helvetica 55 Roman"/>
          <w:sz w:val="20"/>
          <w:szCs w:val="20"/>
        </w:rPr>
      </w:pPr>
    </w:p>
    <w:p w14:paraId="17ED964E" w14:textId="77777777" w:rsidR="00141A31" w:rsidRPr="00141A31" w:rsidRDefault="00141A31" w:rsidP="00141A31">
      <w:pPr>
        <w:rPr>
          <w:ins w:id="62" w:author="Auteur"/>
          <w:rFonts w:ascii="Helvetica 55 Roman" w:hAnsi="Helvetica 55 Roman"/>
          <w:sz w:val="20"/>
          <w:szCs w:val="20"/>
        </w:rPr>
      </w:pPr>
      <w:ins w:id="63" w:author="Auteur">
        <w:r w:rsidRPr="00141A31">
          <w:rPr>
            <w:rFonts w:ascii="Helvetica 55 Roman" w:hAnsi="Helvetica 55 Roman"/>
            <w:sz w:val="20"/>
            <w:szCs w:val="20"/>
          </w:rPr>
          <w:t>ci-après collectivement dénommées « les Parties » ou individuellement « Partie »,</w:t>
        </w:r>
      </w:ins>
    </w:p>
    <w:p w14:paraId="10ABF05A" w14:textId="77777777" w:rsidR="00141A31" w:rsidRPr="00141A31" w:rsidRDefault="00141A31" w:rsidP="009F380F">
      <w:pPr>
        <w:rPr>
          <w:moveTo w:id="64" w:author="Auteur"/>
          <w:rFonts w:ascii="Helvetica 55 Roman" w:hAnsi="Helvetica 55 Roman"/>
          <w:sz w:val="20"/>
          <w:szCs w:val="20"/>
        </w:rPr>
        <w:pPrChange w:id="65" w:author="Auteur">
          <w:pPr>
            <w:jc w:val="both"/>
          </w:pPr>
        </w:pPrChange>
      </w:pPr>
      <w:moveToRangeStart w:id="66" w:author="Auteur" w:name="move57308656"/>
    </w:p>
    <w:p w14:paraId="2F306125" w14:textId="77777777" w:rsidR="00141A31" w:rsidRPr="00141A31" w:rsidRDefault="00141A31" w:rsidP="009F380F">
      <w:pPr>
        <w:rPr>
          <w:moveTo w:id="67" w:author="Auteur"/>
          <w:rFonts w:ascii="Helvetica 55 Roman" w:hAnsi="Helvetica 55 Roman"/>
          <w:sz w:val="20"/>
          <w:szCs w:val="20"/>
        </w:rPr>
        <w:pPrChange w:id="68" w:author="Auteur">
          <w:pPr>
            <w:jc w:val="both"/>
          </w:pPr>
        </w:pPrChange>
      </w:pPr>
    </w:p>
    <w:p w14:paraId="724CDCC6" w14:textId="77777777" w:rsidR="00AD0560" w:rsidRDefault="00141A31" w:rsidP="00AD0560">
      <w:pPr>
        <w:pStyle w:val="TM1"/>
        <w:rPr>
          <w:del w:id="69" w:author="Auteur"/>
        </w:rPr>
      </w:pPr>
      <w:moveTo w:id="70" w:author="Auteur">
        <w:r w:rsidRPr="00141A31">
          <w:rPr>
            <w:rFonts w:ascii="Helvetica 55 Roman" w:hAnsi="Helvetica 55 Roman"/>
            <w:sz w:val="20"/>
            <w:szCs w:val="20"/>
          </w:rPr>
          <w:t xml:space="preserve">Il est </w:t>
        </w:r>
      </w:moveTo>
      <w:moveToRangeEnd w:id="66"/>
      <w:del w:id="71" w:author="Auteur">
        <w:r w:rsidR="005F6BAE" w:rsidRPr="00E4386B">
          <w:br w:type="page"/>
        </w:r>
      </w:del>
    </w:p>
    <w:p w14:paraId="09BE9EF4" w14:textId="77777777" w:rsidR="00AD0560" w:rsidRPr="00AD0560" w:rsidRDefault="00AD0560" w:rsidP="00AD0560">
      <w:pPr>
        <w:pStyle w:val="TM1"/>
        <w:rPr>
          <w:del w:id="72" w:author="Auteur"/>
        </w:rPr>
      </w:pPr>
      <w:del w:id="73" w:author="Auteur">
        <w:r w:rsidRPr="00AD0560">
          <w:delText>Table des matières</w:delText>
        </w:r>
      </w:del>
    </w:p>
    <w:p w14:paraId="6E0BA7F9" w14:textId="77777777" w:rsidR="00141A31" w:rsidRPr="00141A31" w:rsidRDefault="00141A31" w:rsidP="00141A31">
      <w:pPr>
        <w:rPr>
          <w:ins w:id="74" w:author="Auteur"/>
          <w:rFonts w:ascii="Helvetica 55 Roman" w:hAnsi="Helvetica 55 Roman"/>
          <w:sz w:val="20"/>
          <w:szCs w:val="20"/>
        </w:rPr>
      </w:pPr>
      <w:ins w:id="75" w:author="Auteur">
        <w:r w:rsidRPr="00141A31">
          <w:rPr>
            <w:rFonts w:ascii="Helvetica 55 Roman" w:hAnsi="Helvetica 55 Roman"/>
            <w:sz w:val="20"/>
            <w:szCs w:val="20"/>
          </w:rPr>
          <w:t>convenu ce qui suit :</w:t>
        </w:r>
      </w:ins>
    </w:p>
    <w:p w14:paraId="5037EC00" w14:textId="77777777" w:rsidR="00BF01FD" w:rsidRDefault="005F6BAE">
      <w:pPr>
        <w:pStyle w:val="TM1"/>
        <w:tabs>
          <w:tab w:val="left" w:pos="480"/>
          <w:tab w:val="right" w:leader="dot" w:pos="9060"/>
        </w:tabs>
        <w:rPr>
          <w:ins w:id="76" w:author="Auteur"/>
          <w:noProof/>
        </w:rPr>
      </w:pPr>
      <w:ins w:id="77" w:author="Auteur">
        <w:r>
          <w:rPr>
            <w:rFonts w:ascii="Helvetica 45 Light" w:hAnsi="Helvetica 45 Light" w:cs="Arial"/>
            <w:sz w:val="20"/>
          </w:rPr>
          <w:br w:type="page"/>
        </w:r>
      </w:ins>
      <w:r w:rsidR="002E2573" w:rsidRPr="009F380F">
        <w:rPr>
          <w:rFonts w:ascii="Helvetica 55 Roman" w:hAnsi="Helvetica 55 Roman"/>
          <w:sz w:val="32"/>
          <w:rPrChange w:id="78" w:author="Auteur">
            <w:rPr/>
          </w:rPrChange>
        </w:rPr>
        <w:lastRenderedPageBreak/>
        <w:fldChar w:fldCharType="begin"/>
      </w:r>
      <w:r w:rsidR="002E2573" w:rsidRPr="002D7974">
        <w:rPr>
          <w:rFonts w:ascii="Helvetica 55 Roman" w:hAnsi="Helvetica 55 Roman"/>
          <w:sz w:val="32"/>
        </w:rPr>
        <w:instrText xml:space="preserve"> TOC \o "1-2" \u  \* MERGEFORMAT </w:instrText>
      </w:r>
      <w:r w:rsidR="002E2573" w:rsidRPr="009F380F">
        <w:rPr>
          <w:rFonts w:ascii="Helvetica 55 Roman" w:hAnsi="Helvetica 55 Roman"/>
          <w:sz w:val="32"/>
          <w:rPrChange w:id="79" w:author="Auteur">
            <w:rPr/>
          </w:rPrChange>
        </w:rPr>
        <w:fldChar w:fldCharType="separate"/>
      </w:r>
    </w:p>
    <w:p w14:paraId="0C658F40" w14:textId="70E4B667" w:rsidR="00BF01FD" w:rsidRPr="009F380F" w:rsidRDefault="00BF01FD" w:rsidP="009F380F">
      <w:pPr>
        <w:pStyle w:val="TM1"/>
        <w:tabs>
          <w:tab w:val="left" w:pos="480"/>
          <w:tab w:val="right" w:leader="dot" w:pos="9060"/>
        </w:tabs>
        <w:rPr>
          <w:rFonts w:ascii="Calibri" w:hAnsi="Calibri"/>
          <w:sz w:val="22"/>
          <w:rPrChange w:id="80" w:author="Auteur">
            <w:rPr>
              <w:rFonts w:ascii="Calibri" w:hAnsi="Calibri"/>
              <w:color w:val="auto"/>
              <w:sz w:val="22"/>
            </w:rPr>
          </w:rPrChange>
        </w:rPr>
        <w:pPrChange w:id="81" w:author="Auteur">
          <w:pPr>
            <w:pStyle w:val="TM1"/>
          </w:pPr>
        </w:pPrChange>
      </w:pPr>
      <w:r w:rsidRPr="009F380F">
        <w:rPr>
          <w:rFonts w:ascii="Helvetica 55 Roman" w:hAnsi="Helvetica 55 Roman"/>
          <w:color w:val="FF0000"/>
          <w:kern w:val="32"/>
          <w:rPrChange w:id="82" w:author="Auteur">
            <w:rPr>
              <w:kern w:val="32"/>
            </w:rPr>
          </w:rPrChange>
        </w:rPr>
        <w:t>1.</w:t>
      </w:r>
      <w:r w:rsidRPr="009F380F">
        <w:rPr>
          <w:rFonts w:ascii="Calibri" w:hAnsi="Calibri"/>
          <w:color w:val="FF0000"/>
          <w:sz w:val="22"/>
          <w:rPrChange w:id="83" w:author="Auteur">
            <w:rPr>
              <w:rFonts w:ascii="Calibri" w:hAnsi="Calibri"/>
              <w:color w:val="auto"/>
              <w:sz w:val="22"/>
            </w:rPr>
          </w:rPrChange>
        </w:rPr>
        <w:tab/>
      </w:r>
      <w:r w:rsidRPr="009F380F">
        <w:rPr>
          <w:rFonts w:ascii="Helvetica 55 Roman" w:hAnsi="Helvetica 55 Roman"/>
          <w:color w:val="FF0000"/>
          <w:kern w:val="32"/>
          <w:rPrChange w:id="84" w:author="Auteur">
            <w:rPr>
              <w:kern w:val="32"/>
            </w:rPr>
          </w:rPrChange>
        </w:rPr>
        <w:t>Pénalités à la charge de l’Opérateur</w:t>
      </w:r>
      <w:r>
        <w:rPr>
          <w:noProof/>
        </w:rPr>
        <w:tab/>
      </w:r>
      <w:del w:id="85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_Toc30514954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3</w:delText>
        </w:r>
        <w:r w:rsidR="00307EA8">
          <w:rPr>
            <w:noProof/>
          </w:rPr>
          <w:fldChar w:fldCharType="end"/>
        </w:r>
      </w:del>
      <w:ins w:id="86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ins>
    </w:p>
    <w:p w14:paraId="2F353629" w14:textId="11367D5D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87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>1.1 Pénalités sur l’accès au PM</w:t>
      </w:r>
      <w:r>
        <w:rPr>
          <w:noProof/>
        </w:rPr>
        <w:tab/>
      </w:r>
      <w:del w:id="88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_Toc30514955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3</w:delText>
        </w:r>
        <w:r w:rsidR="00307EA8">
          <w:rPr>
            <w:noProof/>
          </w:rPr>
          <w:fldChar w:fldCharType="end"/>
        </w:r>
      </w:del>
      <w:ins w:id="89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ins>
    </w:p>
    <w:p w14:paraId="276B874E" w14:textId="72741AA5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90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>1.2 Pénalités sur le Lien NRO-PM</w:t>
      </w:r>
      <w:r>
        <w:rPr>
          <w:noProof/>
        </w:rPr>
        <w:tab/>
      </w:r>
      <w:del w:id="91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_Toc30514956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3</w:delText>
        </w:r>
        <w:r w:rsidR="00307EA8">
          <w:rPr>
            <w:noProof/>
          </w:rPr>
          <w:fldChar w:fldCharType="end"/>
        </w:r>
      </w:del>
      <w:ins w:id="92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ins>
    </w:p>
    <w:p w14:paraId="63328EF4" w14:textId="6B2F1F2E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93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>1.3 Pénalités sur la Ligne FTTH</w:t>
      </w:r>
      <w:r>
        <w:rPr>
          <w:noProof/>
        </w:rPr>
        <w:tab/>
      </w:r>
      <w:del w:id="94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_Toc30514957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3</w:delText>
        </w:r>
        <w:r w:rsidR="00307EA8">
          <w:rPr>
            <w:noProof/>
          </w:rPr>
          <w:fldChar w:fldCharType="end"/>
        </w:r>
      </w:del>
      <w:ins w:id="95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ins>
    </w:p>
    <w:p w14:paraId="25A31BC1" w14:textId="09CC0FA4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96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>1.4 Pénalités SAV</w:t>
      </w:r>
      <w:r>
        <w:rPr>
          <w:noProof/>
        </w:rPr>
        <w:tab/>
      </w:r>
      <w:del w:id="97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_Toc30514958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3</w:delText>
        </w:r>
        <w:r w:rsidR="00307EA8">
          <w:rPr>
            <w:noProof/>
          </w:rPr>
          <w:fldChar w:fldCharType="end"/>
        </w:r>
      </w:del>
      <w:ins w:id="98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ins>
    </w:p>
    <w:p w14:paraId="7D6C9147" w14:textId="091280E6" w:rsidR="00BF01FD" w:rsidRPr="009F380F" w:rsidRDefault="00BF01FD" w:rsidP="009F380F">
      <w:pPr>
        <w:pStyle w:val="TM1"/>
        <w:tabs>
          <w:tab w:val="left" w:pos="480"/>
          <w:tab w:val="right" w:leader="dot" w:pos="9060"/>
        </w:tabs>
        <w:rPr>
          <w:rFonts w:ascii="Calibri" w:hAnsi="Calibri"/>
          <w:sz w:val="22"/>
          <w:rPrChange w:id="99" w:author="Auteur">
            <w:rPr>
              <w:rFonts w:ascii="Calibri" w:hAnsi="Calibri"/>
              <w:color w:val="auto"/>
              <w:sz w:val="22"/>
            </w:rPr>
          </w:rPrChange>
        </w:rPr>
        <w:pPrChange w:id="100" w:author="Auteur">
          <w:pPr>
            <w:pStyle w:val="TM1"/>
          </w:pPr>
        </w:pPrChange>
      </w:pPr>
      <w:r w:rsidRPr="009F380F">
        <w:rPr>
          <w:rFonts w:ascii="Helvetica 55 Roman" w:hAnsi="Helvetica 55 Roman"/>
          <w:color w:val="FF0000"/>
          <w:kern w:val="32"/>
          <w:rPrChange w:id="101" w:author="Auteur">
            <w:rPr>
              <w:kern w:val="32"/>
            </w:rPr>
          </w:rPrChange>
        </w:rPr>
        <w:t>2.</w:t>
      </w:r>
      <w:r w:rsidRPr="009F380F">
        <w:rPr>
          <w:rFonts w:ascii="Calibri" w:hAnsi="Calibri"/>
          <w:color w:val="FF0000"/>
          <w:sz w:val="22"/>
          <w:rPrChange w:id="102" w:author="Auteur">
            <w:rPr>
              <w:rFonts w:ascii="Calibri" w:hAnsi="Calibri"/>
              <w:color w:val="auto"/>
              <w:sz w:val="22"/>
            </w:rPr>
          </w:rPrChange>
        </w:rPr>
        <w:tab/>
      </w:r>
      <w:r w:rsidRPr="009F380F">
        <w:rPr>
          <w:rFonts w:ascii="Helvetica 55 Roman" w:hAnsi="Helvetica 55 Roman"/>
          <w:color w:val="FF0000"/>
          <w:kern w:val="32"/>
          <w:rPrChange w:id="103" w:author="Auteur">
            <w:rPr>
              <w:kern w:val="32"/>
            </w:rPr>
          </w:rPrChange>
        </w:rPr>
        <w:t xml:space="preserve">Pénalités à la charge de </w:t>
      </w:r>
      <w:del w:id="104" w:author="Auteur">
        <w:r w:rsidR="000030CC">
          <w:rPr>
            <w:bCs/>
            <w:noProof/>
            <w:kern w:val="32"/>
          </w:rPr>
          <w:delText>GRAND DAX</w:delText>
        </w:r>
        <w:r w:rsidR="00307EA8" w:rsidRPr="00AB178F">
          <w:rPr>
            <w:bCs/>
            <w:noProof/>
            <w:kern w:val="32"/>
          </w:rPr>
          <w:delText xml:space="preserve"> THD</w:delText>
        </w:r>
      </w:del>
      <w:ins w:id="105" w:author="Auteur">
        <w:r w:rsidRPr="000B14D7">
          <w:rPr>
            <w:rFonts w:ascii="Helvetica 55 Roman" w:hAnsi="Helvetica 55 Roman"/>
            <w:bCs/>
            <w:noProof/>
            <w:color w:val="FF0000"/>
            <w:kern w:val="32"/>
          </w:rPr>
          <w:t>l’Opérateur d’Immeuble</w:t>
        </w:r>
      </w:ins>
      <w:r>
        <w:rPr>
          <w:noProof/>
        </w:rPr>
        <w:tab/>
      </w:r>
      <w:del w:id="106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_Toc30514959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4</w:delText>
        </w:r>
        <w:r w:rsidR="00307EA8">
          <w:rPr>
            <w:noProof/>
          </w:rPr>
          <w:fldChar w:fldCharType="end"/>
        </w:r>
      </w:del>
      <w:ins w:id="107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ins>
    </w:p>
    <w:p w14:paraId="490E4CA6" w14:textId="46118720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108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 xml:space="preserve">2.1 Pénalités Construction de CCF par </w:t>
      </w:r>
      <w:del w:id="109" w:author="Auteur">
        <w:r w:rsidR="000030CC">
          <w:rPr>
            <w:noProof/>
          </w:rPr>
          <w:delText>GRAND DAX</w:delText>
        </w:r>
        <w:r w:rsidR="00307EA8" w:rsidRPr="00AB178F">
          <w:rPr>
            <w:noProof/>
          </w:rPr>
          <w:delText xml:space="preserve"> THD</w:delText>
        </w:r>
      </w:del>
      <w:ins w:id="110" w:author="Auteur">
        <w:r w:rsidRPr="00DC7B3D">
          <w:rPr>
            <w:noProof/>
          </w:rPr>
          <w:t>l’Opérateur d’Immeuble</w:t>
        </w:r>
      </w:ins>
      <w:r>
        <w:rPr>
          <w:noProof/>
        </w:rPr>
        <w:tab/>
      </w:r>
      <w:del w:id="111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_Toc30514960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4</w:delText>
        </w:r>
        <w:r w:rsidR="00307EA8">
          <w:rPr>
            <w:noProof/>
          </w:rPr>
          <w:fldChar w:fldCharType="end"/>
        </w:r>
      </w:del>
      <w:ins w:id="112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ins>
    </w:p>
    <w:p w14:paraId="449F5FE2" w14:textId="2979BE1A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113" w:author="Auteur">
          <w:pPr>
            <w:pStyle w:val="TM2"/>
            <w:tabs>
              <w:tab w:val="right" w:leader="dot" w:pos="8777"/>
            </w:tabs>
          </w:pPr>
        </w:pPrChange>
      </w:pPr>
      <w:r w:rsidRPr="00DC7B3D">
        <w:rPr>
          <w:noProof/>
        </w:rPr>
        <w:t>2.2 Pénalités relatives à la qualité de service sur les commandes de Lignes FTTH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</w:instrText>
      </w:r>
      <w:del w:id="114" w:author="Auteur">
        <w:r w:rsidR="00307EA8">
          <w:rPr>
            <w:noProof/>
          </w:rPr>
          <w:delInstrText>Toc30514961</w:delInstrText>
        </w:r>
      </w:del>
      <w:ins w:id="115" w:author="Auteur">
        <w:r>
          <w:rPr>
            <w:noProof/>
          </w:rPr>
          <w:instrText>Toc50025385</w:instrText>
        </w:r>
      </w:ins>
      <w:r>
        <w:rPr>
          <w:noProof/>
        </w:rPr>
        <w:instrText xml:space="preserve">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12E4A4D" w14:textId="3E7EBF5E" w:rsidR="00BF01FD" w:rsidRPr="003F6B99" w:rsidRDefault="00BF01FD">
      <w:pPr>
        <w:pStyle w:val="TM2"/>
        <w:tabs>
          <w:tab w:val="right" w:leader="dot" w:pos="9060"/>
        </w:tabs>
        <w:rPr>
          <w:ins w:id="116" w:author="Auteur"/>
          <w:rFonts w:ascii="Calibri" w:hAnsi="Calibri"/>
          <w:noProof/>
          <w:sz w:val="22"/>
          <w:szCs w:val="22"/>
        </w:rPr>
      </w:pPr>
      <w:r w:rsidRPr="00DC7B3D">
        <w:rPr>
          <w:noProof/>
        </w:rPr>
        <w:t>2.3 Pénalités SAV</w:t>
      </w:r>
      <w:r>
        <w:rPr>
          <w:noProof/>
        </w:rPr>
        <w:tab/>
      </w:r>
      <w:del w:id="117" w:author="Auteur">
        <w:r w:rsidR="00307EA8">
          <w:rPr>
            <w:noProof/>
          </w:rPr>
          <w:fldChar w:fldCharType="begin"/>
        </w:r>
        <w:r w:rsidR="00307EA8">
          <w:rPr>
            <w:noProof/>
          </w:rPr>
          <w:delInstrText xml:space="preserve"> PAGEREF _Toc30514962 \h </w:delInstrText>
        </w:r>
        <w:r w:rsidR="00307EA8">
          <w:rPr>
            <w:noProof/>
          </w:rPr>
        </w:r>
        <w:r w:rsidR="00307EA8">
          <w:rPr>
            <w:noProof/>
          </w:rPr>
          <w:fldChar w:fldCharType="separate"/>
        </w:r>
        <w:r w:rsidR="00307EA8">
          <w:rPr>
            <w:noProof/>
          </w:rPr>
          <w:delText>4</w:delText>
        </w:r>
        <w:r w:rsidR="00307EA8">
          <w:rPr>
            <w:noProof/>
          </w:rPr>
          <w:fldChar w:fldCharType="end"/>
        </w:r>
      </w:del>
      <w:ins w:id="118" w:author="Auteur">
        <w:r>
          <w:rPr>
            <w:noProof/>
          </w:rPr>
          <w:fldChar w:fldCharType="begin"/>
        </w:r>
        <w:r>
          <w:rPr>
            <w:noProof/>
          </w:rPr>
          <w:instrText xml:space="preserve"> PAGEREF _Toc50025386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57E546B6" w14:textId="77777777" w:rsidR="00BF01FD" w:rsidRPr="003F6B99" w:rsidRDefault="00BF01FD">
      <w:pPr>
        <w:pStyle w:val="TM2"/>
        <w:tabs>
          <w:tab w:val="right" w:leader="dot" w:pos="9060"/>
        </w:tabs>
        <w:rPr>
          <w:ins w:id="119" w:author="Auteur"/>
          <w:rFonts w:ascii="Calibri" w:hAnsi="Calibri"/>
          <w:noProof/>
          <w:sz w:val="22"/>
          <w:szCs w:val="22"/>
        </w:rPr>
      </w:pPr>
      <w:ins w:id="120" w:author="Auteur">
        <w:r w:rsidRPr="00DC7B3D">
          <w:rPr>
            <w:noProof/>
          </w:rPr>
          <w:t>2.3.1 Pénalité pour absence d’un technicien de l’Opérateur d’Immeuble lors d’un rendez-vous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_Toc50025387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11D68CB0" w14:textId="77777777" w:rsidR="00BF01FD" w:rsidRPr="003F6B99" w:rsidRDefault="00BF01FD">
      <w:pPr>
        <w:pStyle w:val="TM2"/>
        <w:tabs>
          <w:tab w:val="right" w:leader="dot" w:pos="9060"/>
        </w:tabs>
        <w:rPr>
          <w:ins w:id="121" w:author="Auteur"/>
          <w:rFonts w:ascii="Calibri" w:hAnsi="Calibri"/>
          <w:noProof/>
          <w:sz w:val="22"/>
          <w:szCs w:val="22"/>
        </w:rPr>
      </w:pPr>
      <w:ins w:id="122" w:author="Auteur">
        <w:r w:rsidRPr="00DC7B3D">
          <w:rPr>
            <w:noProof/>
          </w:rPr>
          <w:t>2.3.2 Pénalités pour dépassement  du délai de rétablissement d’une Ligne FTTH avec GTR 10 heures HO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_Toc50025388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6EDFE3DF" w14:textId="77777777" w:rsidR="00BF01FD" w:rsidRPr="003F6B99" w:rsidRDefault="00BF01FD" w:rsidP="009F380F">
      <w:pPr>
        <w:pStyle w:val="TM2"/>
        <w:tabs>
          <w:tab w:val="right" w:leader="dot" w:pos="9060"/>
        </w:tabs>
        <w:rPr>
          <w:rFonts w:ascii="Calibri" w:hAnsi="Calibri"/>
          <w:noProof/>
          <w:sz w:val="22"/>
          <w:szCs w:val="22"/>
        </w:rPr>
        <w:pPrChange w:id="123" w:author="Auteur">
          <w:pPr>
            <w:pStyle w:val="TM2"/>
            <w:tabs>
              <w:tab w:val="right" w:leader="dot" w:pos="8777"/>
            </w:tabs>
          </w:pPr>
        </w:pPrChange>
      </w:pPr>
      <w:ins w:id="124" w:author="Auteur">
        <w:r w:rsidRPr="00DC7B3D">
          <w:rPr>
            <w:noProof/>
          </w:rPr>
          <w:t>2.3.3 Pénalités pour dépassement  du délai de rétablissement d’un Lien NRO-PM avec GTR 10 heures HO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_Toc50025389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ins>
    </w:p>
    <w:p w14:paraId="1E35DB19" w14:textId="77777777" w:rsidR="008F6D7E" w:rsidRDefault="002E2573" w:rsidP="001767A8">
      <w:pPr>
        <w:pStyle w:val="StyleHelvetica55Roman18ptOrangeJustifi"/>
        <w:rPr>
          <w:ins w:id="125" w:author="Auteur"/>
          <w:rFonts w:ascii="Helvetica 45 Light" w:hAnsi="Helvetica 45 Light" w:cs="Arial"/>
          <w:sz w:val="20"/>
        </w:rPr>
      </w:pPr>
      <w:r w:rsidRPr="002D7974">
        <w:rPr>
          <w:color w:val="auto"/>
          <w:sz w:val="32"/>
          <w:szCs w:val="24"/>
        </w:rPr>
        <w:fldChar w:fldCharType="end"/>
      </w:r>
    </w:p>
    <w:p w14:paraId="132315F1" w14:textId="77777777" w:rsidR="008F6D7E" w:rsidRPr="009F380F" w:rsidRDefault="008F6D7E" w:rsidP="009F380F">
      <w:pPr>
        <w:jc w:val="both"/>
        <w:rPr>
          <w:rFonts w:ascii="Helvetica 45 Light" w:hAnsi="Helvetica 45 Light"/>
          <w:sz w:val="20"/>
          <w:rPrChange w:id="126" w:author="Auteur">
            <w:rPr>
              <w:sz w:val="20"/>
            </w:rPr>
          </w:rPrChange>
        </w:rPr>
        <w:pPrChange w:id="127" w:author="Auteur">
          <w:pPr>
            <w:pStyle w:val="StyleHelvetica55Roman18ptOrangeJustifi"/>
          </w:pPr>
        </w:pPrChange>
      </w:pPr>
    </w:p>
    <w:p w14:paraId="440D7972" w14:textId="1F803D69" w:rsidR="00AD4568" w:rsidRPr="009F380F" w:rsidRDefault="004B2A6E" w:rsidP="006B1510">
      <w:pPr>
        <w:jc w:val="both"/>
        <w:rPr>
          <w:rFonts w:ascii="Helvetica 45 Light" w:hAnsi="Helvetica 45 Light"/>
          <w:sz w:val="20"/>
          <w:rPrChange w:id="128" w:author="Auteur">
            <w:rPr>
              <w:rFonts w:ascii="Helvetica 55 Roman" w:hAnsi="Helvetica 55 Roman"/>
              <w:sz w:val="20"/>
            </w:rPr>
          </w:rPrChange>
        </w:rPr>
      </w:pPr>
      <w:r w:rsidRPr="009F380F">
        <w:rPr>
          <w:rFonts w:ascii="Helvetica 45 Light" w:hAnsi="Helvetica 45 Light"/>
          <w:sz w:val="20"/>
          <w:rPrChange w:id="129" w:author="Auteur">
            <w:rPr>
              <w:rFonts w:ascii="Helvetica 55 Roman" w:hAnsi="Helvetica 55 Roman"/>
              <w:sz w:val="20"/>
            </w:rPr>
          </w:rPrChange>
        </w:rPr>
        <w:br w:type="page"/>
      </w:r>
      <w:r w:rsidR="00AD4568" w:rsidRPr="009F380F">
        <w:rPr>
          <w:rFonts w:ascii="Helvetica 45 Light" w:hAnsi="Helvetica 45 Light"/>
          <w:sz w:val="20"/>
          <w:rPrChange w:id="130" w:author="Auteur">
            <w:rPr>
              <w:rFonts w:ascii="Helvetica 55 Roman" w:hAnsi="Helvetica 55 Roman"/>
              <w:sz w:val="20"/>
            </w:rPr>
          </w:rPrChange>
        </w:rPr>
        <w:lastRenderedPageBreak/>
        <w:t>Tou</w:t>
      </w:r>
      <w:r w:rsidR="0092781F" w:rsidRPr="009F380F">
        <w:rPr>
          <w:rFonts w:ascii="Helvetica 45 Light" w:hAnsi="Helvetica 45 Light"/>
          <w:sz w:val="20"/>
          <w:rPrChange w:id="131" w:author="Auteur">
            <w:rPr>
              <w:rFonts w:ascii="Helvetica 55 Roman" w:hAnsi="Helvetica 55 Roman"/>
              <w:sz w:val="20"/>
            </w:rPr>
          </w:rPrChange>
        </w:rPr>
        <w:t>te</w:t>
      </w:r>
      <w:r w:rsidR="00AD4568" w:rsidRPr="009F380F">
        <w:rPr>
          <w:rFonts w:ascii="Helvetica 45 Light" w:hAnsi="Helvetica 45 Light"/>
          <w:sz w:val="20"/>
          <w:rPrChange w:id="132" w:author="Auteur">
            <w:rPr>
              <w:rFonts w:ascii="Helvetica 55 Roman" w:hAnsi="Helvetica 55 Roman"/>
              <w:sz w:val="20"/>
            </w:rPr>
          </w:rPrChange>
        </w:rPr>
        <w:t xml:space="preserve">s les </w:t>
      </w:r>
      <w:r w:rsidR="0092781F" w:rsidRPr="009F380F">
        <w:rPr>
          <w:rFonts w:ascii="Helvetica 45 Light" w:hAnsi="Helvetica 45 Light"/>
          <w:sz w:val="20"/>
          <w:rPrChange w:id="133" w:author="Auteur">
            <w:rPr>
              <w:rFonts w:ascii="Helvetica 55 Roman" w:hAnsi="Helvetica 55 Roman"/>
              <w:sz w:val="20"/>
            </w:rPr>
          </w:rPrChange>
        </w:rPr>
        <w:t>pénalités</w:t>
      </w:r>
      <w:r w:rsidR="00AD4568" w:rsidRPr="009F380F">
        <w:rPr>
          <w:rFonts w:ascii="Helvetica 45 Light" w:hAnsi="Helvetica 45 Light"/>
          <w:sz w:val="20"/>
          <w:rPrChange w:id="134" w:author="Auteur">
            <w:rPr>
              <w:rFonts w:ascii="Helvetica 55 Roman" w:hAnsi="Helvetica 55 Roman"/>
              <w:sz w:val="20"/>
            </w:rPr>
          </w:rPrChange>
        </w:rPr>
        <w:t xml:space="preserve"> mentionné</w:t>
      </w:r>
      <w:r w:rsidR="0092781F" w:rsidRPr="009F380F">
        <w:rPr>
          <w:rFonts w:ascii="Helvetica 45 Light" w:hAnsi="Helvetica 45 Light"/>
          <w:sz w:val="20"/>
          <w:rPrChange w:id="135" w:author="Auteur">
            <w:rPr>
              <w:rFonts w:ascii="Helvetica 55 Roman" w:hAnsi="Helvetica 55 Roman"/>
              <w:sz w:val="20"/>
            </w:rPr>
          </w:rPrChange>
        </w:rPr>
        <w:t>e</w:t>
      </w:r>
      <w:r w:rsidR="00AD4568" w:rsidRPr="009F380F">
        <w:rPr>
          <w:rFonts w:ascii="Helvetica 45 Light" w:hAnsi="Helvetica 45 Light"/>
          <w:sz w:val="20"/>
          <w:rPrChange w:id="136" w:author="Auteur">
            <w:rPr>
              <w:rFonts w:ascii="Helvetica 55 Roman" w:hAnsi="Helvetica 55 Roman"/>
              <w:sz w:val="20"/>
            </w:rPr>
          </w:rPrChange>
        </w:rPr>
        <w:t>s à la présente annexe</w:t>
      </w:r>
      <w:r w:rsidR="00AD4568" w:rsidRPr="009F380F" w:rsidDel="00AD4568">
        <w:rPr>
          <w:rFonts w:ascii="Helvetica 45 Light" w:hAnsi="Helvetica 45 Light"/>
          <w:sz w:val="20"/>
          <w:rPrChange w:id="137" w:author="Auteur">
            <w:rPr>
              <w:rFonts w:ascii="Helvetica 55 Roman" w:hAnsi="Helvetica 55 Roman"/>
              <w:sz w:val="20"/>
            </w:rPr>
          </w:rPrChange>
        </w:rPr>
        <w:t xml:space="preserve"> </w:t>
      </w:r>
      <w:r w:rsidR="008D0989" w:rsidRPr="009F380F">
        <w:rPr>
          <w:rFonts w:ascii="Helvetica 45 Light" w:hAnsi="Helvetica 45 Light"/>
          <w:sz w:val="20"/>
          <w:rPrChange w:id="138" w:author="Auteur">
            <w:rPr>
              <w:rFonts w:ascii="Helvetica 55 Roman" w:hAnsi="Helvetica 55 Roman"/>
              <w:sz w:val="20"/>
            </w:rPr>
          </w:rPrChange>
        </w:rPr>
        <w:t xml:space="preserve">sont </w:t>
      </w:r>
      <w:del w:id="139" w:author="Auteur">
        <w:r w:rsidR="008D0989" w:rsidRPr="00E4386B">
          <w:rPr>
            <w:rFonts w:ascii="Helvetica 55 Roman" w:hAnsi="Helvetica 55 Roman" w:cs="Arial"/>
            <w:sz w:val="20"/>
            <w:szCs w:val="20"/>
          </w:rPr>
          <w:delText>indiqué</w:delText>
        </w:r>
        <w:r w:rsidR="009E35F7" w:rsidRPr="00E4386B">
          <w:rPr>
            <w:rFonts w:ascii="Helvetica 55 Roman" w:hAnsi="Helvetica 55 Roman" w:cs="Arial"/>
            <w:sz w:val="20"/>
            <w:szCs w:val="20"/>
          </w:rPr>
          <w:delText>e</w:delText>
        </w:r>
        <w:r w:rsidR="008D0989" w:rsidRPr="00E4386B">
          <w:rPr>
            <w:rFonts w:ascii="Helvetica 55 Roman" w:hAnsi="Helvetica 55 Roman" w:cs="Arial"/>
            <w:sz w:val="20"/>
            <w:szCs w:val="20"/>
          </w:rPr>
          <w:delText>s</w:delText>
        </w:r>
      </w:del>
      <w:ins w:id="140" w:author="Auteur">
        <w:r w:rsidR="008D0989" w:rsidRPr="00254AFD">
          <w:rPr>
            <w:rFonts w:ascii="Helvetica 45 Light" w:hAnsi="Helvetica 45 Light" w:cs="Arial"/>
            <w:sz w:val="20"/>
            <w:szCs w:val="20"/>
          </w:rPr>
          <w:t>indiqués</w:t>
        </w:r>
      </w:ins>
      <w:r w:rsidR="008D0989" w:rsidRPr="009F380F">
        <w:rPr>
          <w:rFonts w:ascii="Helvetica 45 Light" w:hAnsi="Helvetica 45 Light"/>
          <w:sz w:val="20"/>
          <w:rPrChange w:id="141" w:author="Auteur">
            <w:rPr>
              <w:rFonts w:ascii="Helvetica 55 Roman" w:hAnsi="Helvetica 55 Roman"/>
              <w:sz w:val="20"/>
            </w:rPr>
          </w:rPrChange>
        </w:rPr>
        <w:t xml:space="preserve"> en Euros (€)</w:t>
      </w:r>
      <w:r w:rsidR="00254AFD" w:rsidRPr="009F380F">
        <w:rPr>
          <w:rFonts w:ascii="Helvetica 45 Light" w:hAnsi="Helvetica 45 Light"/>
          <w:sz w:val="20"/>
          <w:rPrChange w:id="142" w:author="Auteur">
            <w:rPr>
              <w:rFonts w:ascii="Helvetica 55 Roman" w:hAnsi="Helvetica 55 Roman"/>
              <w:sz w:val="20"/>
            </w:rPr>
          </w:rPrChange>
        </w:rPr>
        <w:t xml:space="preserve"> hors taxes et n'entrent pas dans le champ d'application de la TVA. </w:t>
      </w:r>
    </w:p>
    <w:p w14:paraId="53F8DB69" w14:textId="77777777" w:rsidR="006B1510" w:rsidRPr="000B14D7" w:rsidRDefault="006B1510" w:rsidP="009F380F">
      <w:pPr>
        <w:pStyle w:val="Titre1"/>
        <w:numPr>
          <w:ilvl w:val="0"/>
          <w:numId w:val="14"/>
        </w:numPr>
        <w:spacing w:before="1080"/>
        <w:jc w:val="left"/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pPrChange w:id="143" w:author="Auteur">
          <w:pPr>
            <w:pStyle w:val="Titre1"/>
            <w:numPr>
              <w:numId w:val="14"/>
            </w:numPr>
            <w:tabs>
              <w:tab w:val="num" w:pos="360"/>
            </w:tabs>
            <w:spacing w:before="720"/>
            <w:ind w:left="360" w:hanging="360"/>
            <w:jc w:val="left"/>
          </w:pPr>
        </w:pPrChange>
      </w:pPr>
      <w:bookmarkStart w:id="144" w:name="_Toc343375428"/>
      <w:bookmarkStart w:id="145" w:name="_Toc353486420"/>
      <w:bookmarkStart w:id="146" w:name="_Toc354059939"/>
      <w:bookmarkStart w:id="147" w:name="_Toc50025378"/>
      <w:bookmarkStart w:id="148" w:name="_Toc30514954"/>
      <w:r w:rsidRPr="000B14D7"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t>Pénalités à la charge de l’Opérateur</w:t>
      </w:r>
      <w:bookmarkEnd w:id="144"/>
      <w:bookmarkEnd w:id="145"/>
      <w:bookmarkEnd w:id="146"/>
      <w:bookmarkEnd w:id="147"/>
      <w:bookmarkEnd w:id="148"/>
      <w:r w:rsidRPr="000B14D7"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t xml:space="preserve"> </w:t>
      </w:r>
    </w:p>
    <w:p w14:paraId="0D06328D" w14:textId="77777777" w:rsidR="006B1510" w:rsidRPr="009F380F" w:rsidRDefault="006B1510" w:rsidP="006B1510">
      <w:pPr>
        <w:rPr>
          <w:rPrChange w:id="149" w:author="Auteur">
            <w:rPr>
              <w:rFonts w:ascii="Helvetica 55 Roman" w:hAnsi="Helvetica 55 Roman"/>
            </w:rPr>
          </w:rPrChange>
        </w:rPr>
      </w:pPr>
    </w:p>
    <w:p w14:paraId="15C0AAD5" w14:textId="77777777" w:rsidR="00EC0259" w:rsidRPr="00E4386B" w:rsidRDefault="003C6DC8" w:rsidP="0023670F">
      <w:pPr>
        <w:jc w:val="both"/>
        <w:rPr>
          <w:del w:id="150" w:author="Auteur"/>
          <w:rFonts w:ascii="Helvetica 55 Roman" w:hAnsi="Helvetica 55 Roman"/>
          <w:sz w:val="20"/>
          <w:szCs w:val="20"/>
        </w:rPr>
      </w:pPr>
      <w:del w:id="151" w:author="Auteur">
        <w:r w:rsidRPr="00E4386B">
          <w:rPr>
            <w:rFonts w:ascii="Helvetica 55 Roman" w:hAnsi="Helvetica 55 Roman"/>
            <w:sz w:val="20"/>
            <w:szCs w:val="20"/>
          </w:rPr>
          <w:delText xml:space="preserve">Préalablement à toute facturation de pénalités </w:delText>
        </w:r>
        <w:r w:rsidR="000030CC">
          <w:rPr>
            <w:rFonts w:ascii="Helvetica 55 Roman" w:hAnsi="Helvetica 55 Roman"/>
            <w:sz w:val="20"/>
            <w:szCs w:val="20"/>
          </w:rPr>
          <w:delText>GRAND DAX</w:delText>
        </w:r>
        <w:r w:rsidR="00AD0560">
          <w:rPr>
            <w:rFonts w:ascii="Helvetica 55 Roman" w:hAnsi="Helvetica 55 Roman"/>
            <w:sz w:val="20"/>
            <w:szCs w:val="20"/>
          </w:rPr>
          <w:delText xml:space="preserve"> THD</w:delText>
        </w:r>
        <w:r w:rsidRPr="00E4386B">
          <w:rPr>
            <w:rFonts w:ascii="Helvetica 55 Roman" w:hAnsi="Helvetica 55 Roman"/>
            <w:sz w:val="20"/>
            <w:szCs w:val="20"/>
          </w:rPr>
          <w:delText xml:space="preserve"> s’engage à notifier l’Opérateur </w:delText>
        </w:r>
        <w:r w:rsidR="00D850B4" w:rsidRPr="00E4386B">
          <w:rPr>
            <w:rFonts w:ascii="Helvetica 55 Roman" w:hAnsi="Helvetica 55 Roman"/>
            <w:sz w:val="20"/>
            <w:szCs w:val="20"/>
          </w:rPr>
          <w:delText xml:space="preserve">de </w:delText>
        </w:r>
        <w:r w:rsidRPr="00E4386B">
          <w:rPr>
            <w:rFonts w:ascii="Helvetica 55 Roman" w:hAnsi="Helvetica 55 Roman"/>
            <w:sz w:val="20"/>
            <w:szCs w:val="20"/>
          </w:rPr>
          <w:delText>la survenance de non-conformités</w:delText>
        </w:r>
        <w:r w:rsidR="004E7B36" w:rsidRPr="00E4386B">
          <w:rPr>
            <w:rFonts w:ascii="Helvetica 55 Roman" w:hAnsi="Helvetica 55 Roman"/>
            <w:sz w:val="20"/>
            <w:szCs w:val="20"/>
          </w:rPr>
          <w:delText xml:space="preserve"> </w:delText>
        </w:r>
        <w:r w:rsidR="00E760E2" w:rsidRPr="00E4386B">
          <w:rPr>
            <w:rFonts w:ascii="Helvetica 55 Roman" w:hAnsi="Helvetica 55 Roman"/>
            <w:sz w:val="20"/>
            <w:szCs w:val="20"/>
          </w:rPr>
          <w:delText xml:space="preserve">et des raisons associées </w:delText>
        </w:r>
        <w:r w:rsidR="004E7B36" w:rsidRPr="00E4386B">
          <w:rPr>
            <w:rFonts w:ascii="Helvetica 55 Roman" w:hAnsi="Helvetica 55 Roman"/>
            <w:sz w:val="20"/>
            <w:szCs w:val="20"/>
          </w:rPr>
          <w:delText xml:space="preserve">et cela une seule fois à la première occurrence d’une année </w:delText>
        </w:r>
        <w:r w:rsidR="00441B83" w:rsidRPr="00E4386B">
          <w:rPr>
            <w:rFonts w:ascii="Helvetica 55 Roman" w:hAnsi="Helvetica 55 Roman"/>
            <w:sz w:val="20"/>
            <w:szCs w:val="20"/>
          </w:rPr>
          <w:delText>calendaire</w:delText>
        </w:r>
        <w:r w:rsidR="00D850B4" w:rsidRPr="00E4386B">
          <w:rPr>
            <w:rFonts w:ascii="Helvetica 55 Roman" w:hAnsi="Helvetica 55 Roman"/>
            <w:sz w:val="20"/>
            <w:szCs w:val="20"/>
          </w:rPr>
          <w:delText>.</w:delText>
        </w:r>
        <w:r w:rsidRPr="00E4386B">
          <w:rPr>
            <w:rFonts w:ascii="Helvetica 55 Roman" w:hAnsi="Helvetica 55 Roman"/>
            <w:sz w:val="20"/>
            <w:szCs w:val="20"/>
          </w:rPr>
          <w:delText xml:space="preserve"> </w:delText>
        </w:r>
      </w:del>
    </w:p>
    <w:p w14:paraId="1B665E03" w14:textId="77777777" w:rsidR="00D850B4" w:rsidRPr="00E4386B" w:rsidRDefault="00D850B4" w:rsidP="00D850B4">
      <w:pPr>
        <w:jc w:val="both"/>
        <w:rPr>
          <w:del w:id="152" w:author="Auteur"/>
          <w:rFonts w:ascii="Helvetica 55 Roman" w:hAnsi="Helvetica 55 Roman" w:cs="Arial"/>
          <w:sz w:val="20"/>
          <w:szCs w:val="20"/>
        </w:rPr>
      </w:pPr>
      <w:del w:id="153" w:author="Auteur">
        <w:r w:rsidRPr="00E4386B">
          <w:rPr>
            <w:rFonts w:ascii="Helvetica 55 Roman" w:hAnsi="Helvetica 55 Roman" w:cs="Arial"/>
            <w:sz w:val="20"/>
            <w:szCs w:val="20"/>
          </w:rPr>
          <w:delText xml:space="preserve">Toute notification de </w:delText>
        </w:r>
        <w:r w:rsidR="000030CC">
          <w:rPr>
            <w:rFonts w:ascii="Helvetica 55 Roman" w:hAnsi="Helvetica 55 Roman" w:cs="Arial"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sz w:val="20"/>
            <w:szCs w:val="20"/>
          </w:rPr>
          <w:delText xml:space="preserve"> THD</w:delText>
        </w:r>
        <w:r w:rsidRPr="00E4386B">
          <w:rPr>
            <w:rFonts w:ascii="Helvetica 55 Roman" w:hAnsi="Helvetica 55 Roman" w:cs="Arial"/>
            <w:sz w:val="20"/>
            <w:szCs w:val="20"/>
          </w:rPr>
          <w:delText xml:space="preserve"> n’ayant pas donné suite de la part de l’Opérateur à une remise en conformité des commandes dans un délai de un (1) mois suivant la notification rendra automatiquement exigibles les pénalités.</w:delText>
        </w:r>
      </w:del>
    </w:p>
    <w:p w14:paraId="41314825" w14:textId="77777777" w:rsidR="003C6DC8" w:rsidRPr="00E4386B" w:rsidRDefault="003C6DC8" w:rsidP="009E35F7">
      <w:pPr>
        <w:jc w:val="both"/>
        <w:rPr>
          <w:del w:id="154" w:author="Auteur"/>
          <w:rFonts w:ascii="Helvetica 55 Roman" w:hAnsi="Helvetica 55 Roman" w:cs="Arial"/>
          <w:sz w:val="20"/>
          <w:szCs w:val="20"/>
        </w:rPr>
      </w:pPr>
    </w:p>
    <w:p w14:paraId="1AA98FFB" w14:textId="77777777" w:rsidR="00EC0259" w:rsidRPr="00E4386B" w:rsidRDefault="00EC0259" w:rsidP="00EC0259">
      <w:pPr>
        <w:jc w:val="both"/>
        <w:rPr>
          <w:del w:id="155" w:author="Auteur"/>
          <w:rFonts w:ascii="Helvetica 55 Roman" w:hAnsi="Helvetica 55 Roman" w:cs="Arial"/>
          <w:sz w:val="20"/>
          <w:szCs w:val="20"/>
        </w:rPr>
      </w:pPr>
      <w:del w:id="156" w:author="Auteur">
        <w:r w:rsidRPr="00E4386B">
          <w:rPr>
            <w:rFonts w:ascii="Helvetica 55 Roman" w:hAnsi="Helvetica 55 Roman" w:cs="Arial"/>
            <w:sz w:val="20"/>
            <w:szCs w:val="20"/>
          </w:rPr>
          <w:delText>Les pénalités</w:delText>
        </w:r>
        <w:r w:rsidR="00037278" w:rsidRPr="00E4386B">
          <w:rPr>
            <w:rFonts w:ascii="Helvetica 55 Roman" w:hAnsi="Helvetica 55 Roman" w:cs="Arial"/>
            <w:sz w:val="20"/>
            <w:szCs w:val="20"/>
          </w:rPr>
          <w:delText xml:space="preserve"> dues </w:delText>
        </w:r>
        <w:r w:rsidRPr="00E4386B">
          <w:rPr>
            <w:rFonts w:ascii="Helvetica 55 Roman" w:hAnsi="Helvetica 55 Roman" w:cs="Arial"/>
            <w:sz w:val="20"/>
            <w:szCs w:val="20"/>
          </w:rPr>
          <w:delText xml:space="preserve">par l’Opérateur </w:delText>
        </w:r>
        <w:r w:rsidR="00037278" w:rsidRPr="00E4386B">
          <w:rPr>
            <w:rFonts w:ascii="Helvetica 55 Roman" w:hAnsi="Helvetica 55 Roman" w:cs="Arial"/>
            <w:sz w:val="20"/>
            <w:szCs w:val="20"/>
          </w:rPr>
          <w:delText xml:space="preserve">le cas échéant </w:delText>
        </w:r>
        <w:r w:rsidRPr="00E4386B">
          <w:rPr>
            <w:rFonts w:ascii="Helvetica 55 Roman" w:hAnsi="Helvetica 55 Roman" w:cs="Arial"/>
            <w:sz w:val="20"/>
            <w:szCs w:val="20"/>
          </w:rPr>
          <w:delText>sont plafonnées à un montant annuel de 1 000 (mille) euros HT.</w:delText>
        </w:r>
      </w:del>
    </w:p>
    <w:p w14:paraId="7605502B" w14:textId="77777777" w:rsidR="00D850B4" w:rsidRPr="00E4386B" w:rsidRDefault="00D850B4" w:rsidP="009E35F7">
      <w:pPr>
        <w:jc w:val="both"/>
        <w:rPr>
          <w:del w:id="157" w:author="Auteur"/>
          <w:rFonts w:ascii="Helvetica 55 Roman" w:hAnsi="Helvetica 55 Roman" w:cs="Arial"/>
          <w:sz w:val="20"/>
        </w:rPr>
      </w:pPr>
    </w:p>
    <w:p w14:paraId="44E18678" w14:textId="77777777" w:rsidR="00AD485C" w:rsidRPr="00E4386B" w:rsidRDefault="00AD485C" w:rsidP="009E35F7">
      <w:pPr>
        <w:jc w:val="both"/>
        <w:rPr>
          <w:del w:id="158" w:author="Auteur"/>
          <w:rFonts w:ascii="Helvetica 55 Roman" w:hAnsi="Helvetica 55 Roman" w:cs="Arial"/>
          <w:sz w:val="20"/>
        </w:rPr>
      </w:pPr>
    </w:p>
    <w:p w14:paraId="41CDF1D0" w14:textId="77777777" w:rsidR="00311880" w:rsidRDefault="00311880" w:rsidP="00311880">
      <w:pPr>
        <w:pStyle w:val="titre2doc"/>
        <w:numPr>
          <w:ilvl w:val="1"/>
          <w:numId w:val="14"/>
        </w:numPr>
        <w:rPr>
          <w:lang w:val="fr-FR"/>
        </w:rPr>
      </w:pPr>
      <w:bookmarkStart w:id="159" w:name="_Toc50025379"/>
      <w:bookmarkStart w:id="160" w:name="_Toc30514955"/>
      <w:r w:rsidRPr="006B1510">
        <w:rPr>
          <w:lang w:val="fr-FR"/>
        </w:rPr>
        <w:t xml:space="preserve">Pénalités </w:t>
      </w:r>
      <w:r>
        <w:rPr>
          <w:lang w:val="fr-FR"/>
        </w:rPr>
        <w:t>sur</w:t>
      </w:r>
      <w:r w:rsidRPr="006B1510">
        <w:rPr>
          <w:lang w:val="fr-FR"/>
        </w:rPr>
        <w:t xml:space="preserve"> </w:t>
      </w:r>
      <w:r>
        <w:rPr>
          <w:lang w:val="fr-FR"/>
        </w:rPr>
        <w:t>l’accès au PM</w:t>
      </w:r>
      <w:bookmarkEnd w:id="159"/>
      <w:bookmarkEnd w:id="160"/>
    </w:p>
    <w:p w14:paraId="14C280F2" w14:textId="77777777" w:rsidR="00311880" w:rsidRPr="009F380F" w:rsidRDefault="00311880" w:rsidP="00311880">
      <w:pPr>
        <w:jc w:val="both"/>
        <w:rPr>
          <w:rFonts w:ascii="Helvetica 45 Light" w:hAnsi="Helvetica 45 Light"/>
          <w:sz w:val="20"/>
          <w:rPrChange w:id="161" w:author="Auteur">
            <w:rPr>
              <w:rFonts w:ascii="Helvetica 55 Roman" w:hAnsi="Helvetica 55 Roman"/>
              <w:sz w:val="20"/>
            </w:rPr>
          </w:rPrChange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311880" w:rsidRPr="005F2E7C" w14:paraId="7C1140CF" w14:textId="77777777" w:rsidTr="00747C4B">
        <w:trPr>
          <w:trHeight w:val="247"/>
        </w:trPr>
        <w:tc>
          <w:tcPr>
            <w:tcW w:w="4988" w:type="dxa"/>
            <w:shd w:val="clear" w:color="auto" w:fill="auto"/>
          </w:tcPr>
          <w:p w14:paraId="04D9893A" w14:textId="77777777" w:rsidR="00311880" w:rsidRPr="009F380F" w:rsidRDefault="00311880" w:rsidP="00747C4B">
            <w:pPr>
              <w:pStyle w:val="WW-Corpsdetexte3"/>
              <w:jc w:val="center"/>
              <w:rPr>
                <w:rFonts w:ascii="Helvetica 45 Light" w:hAnsi="Helvetica 45 Light"/>
                <w:b/>
                <w:rPrChange w:id="162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63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28722A39" w14:textId="77777777" w:rsidR="00311880" w:rsidRPr="009F380F" w:rsidRDefault="00311880" w:rsidP="00747C4B">
            <w:pPr>
              <w:pStyle w:val="WW-Corpsdetexte3"/>
              <w:jc w:val="center"/>
              <w:rPr>
                <w:rFonts w:ascii="Helvetica 45 Light" w:hAnsi="Helvetica 45 Light"/>
                <w:b/>
                <w:rPrChange w:id="164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65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1685" w:type="dxa"/>
            <w:shd w:val="clear" w:color="auto" w:fill="CCFFCC"/>
          </w:tcPr>
          <w:p w14:paraId="3ECA905E" w14:textId="77777777" w:rsidR="00311880" w:rsidRPr="009F380F" w:rsidRDefault="00311880" w:rsidP="00747C4B">
            <w:pPr>
              <w:pStyle w:val="WW-Corpsdetexte3"/>
              <w:jc w:val="center"/>
              <w:rPr>
                <w:rFonts w:ascii="Helvetica 45 Light" w:hAnsi="Helvetica 45 Light"/>
                <w:b/>
                <w:rPrChange w:id="166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67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</w:tr>
      <w:tr w:rsidR="00311880" w:rsidRPr="005F2E7C" w14:paraId="48780233" w14:textId="77777777" w:rsidTr="00747C4B">
        <w:trPr>
          <w:trHeight w:val="281"/>
        </w:trPr>
        <w:tc>
          <w:tcPr>
            <w:tcW w:w="4988" w:type="dxa"/>
            <w:shd w:val="clear" w:color="auto" w:fill="auto"/>
          </w:tcPr>
          <w:p w14:paraId="3CF03D29" w14:textId="1AF08562" w:rsidR="00311880" w:rsidRPr="009F380F" w:rsidRDefault="00311880" w:rsidP="00311880">
            <w:pPr>
              <w:pStyle w:val="WW-Corpsdetexte3"/>
              <w:jc w:val="both"/>
              <w:rPr>
                <w:rFonts w:ascii="Helvetica 45 Light" w:hAnsi="Helvetica 45 Light"/>
                <w:rPrChange w:id="168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69" w:author="Auteur">
                  <w:rPr>
                    <w:rFonts w:ascii="Helvetica 55 Roman" w:hAnsi="Helvetica 55 Roman"/>
                  </w:rPr>
                </w:rPrChange>
              </w:rPr>
              <w:t>pénalité pour commande non conforme</w:t>
            </w:r>
            <w:del w:id="170" w:author="Auteur">
              <w:r w:rsidR="009E35F7" w:rsidRPr="00E4386B">
                <w:rPr>
                  <w:rFonts w:ascii="Helvetica 55 Roman" w:hAnsi="Helvetica 55 Roman"/>
                </w:rPr>
                <w:delText>*</w:delText>
              </w:r>
            </w:del>
          </w:p>
        </w:tc>
        <w:tc>
          <w:tcPr>
            <w:tcW w:w="2191" w:type="dxa"/>
            <w:shd w:val="clear" w:color="auto" w:fill="auto"/>
          </w:tcPr>
          <w:p w14:paraId="67672063" w14:textId="77777777" w:rsidR="00311880" w:rsidRPr="009F380F" w:rsidRDefault="00311880" w:rsidP="00747C4B">
            <w:pPr>
              <w:pStyle w:val="WW-Corpsdetexte3"/>
              <w:jc w:val="center"/>
              <w:rPr>
                <w:rFonts w:ascii="Helvetica 45 Light" w:hAnsi="Helvetica 45 Light"/>
                <w:rPrChange w:id="171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72" w:author="Auteur">
                  <w:rPr>
                    <w:rFonts w:ascii="Helvetica 55 Roman" w:hAnsi="Helvetica 55 Roman"/>
                  </w:rPr>
                </w:rPrChange>
              </w:rPr>
              <w:t>PM</w:t>
            </w:r>
          </w:p>
        </w:tc>
        <w:tc>
          <w:tcPr>
            <w:tcW w:w="1685" w:type="dxa"/>
            <w:shd w:val="clear" w:color="auto" w:fill="auto"/>
          </w:tcPr>
          <w:p w14:paraId="7A5275A4" w14:textId="77777777" w:rsidR="00311880" w:rsidRPr="009F380F" w:rsidRDefault="00311880" w:rsidP="00747C4B">
            <w:pPr>
              <w:pStyle w:val="WW-Corpsdetexte3"/>
              <w:jc w:val="right"/>
              <w:rPr>
                <w:rFonts w:ascii="Helvetica 45 Light" w:hAnsi="Helvetica 45 Light"/>
                <w:rPrChange w:id="173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74" w:author="Auteur">
                  <w:rPr>
                    <w:rFonts w:ascii="Helvetica 55 Roman" w:hAnsi="Helvetica 55 Roman"/>
                  </w:rPr>
                </w:rPrChange>
              </w:rPr>
              <w:t>41,00 €</w:t>
            </w:r>
          </w:p>
        </w:tc>
      </w:tr>
    </w:tbl>
    <w:p w14:paraId="3EF92E7A" w14:textId="77777777" w:rsidR="00607572" w:rsidRPr="00607572" w:rsidRDefault="00607572" w:rsidP="00607572">
      <w:pPr>
        <w:jc w:val="both"/>
        <w:rPr>
          <w:rFonts w:ascii="Helvetica 55 Roman" w:hAnsi="Helvetica 55 Roman"/>
        </w:rPr>
      </w:pPr>
      <w:bookmarkStart w:id="175" w:name="_Toc343375432"/>
      <w:bookmarkStart w:id="176" w:name="_Toc353486425"/>
      <w:bookmarkStart w:id="177" w:name="_Toc354059944"/>
    </w:p>
    <w:p w14:paraId="7878D0E3" w14:textId="1839C7A3" w:rsidR="00607572" w:rsidRDefault="00607572" w:rsidP="00607572">
      <w:pPr>
        <w:pStyle w:val="titre2doc"/>
        <w:numPr>
          <w:ilvl w:val="1"/>
          <w:numId w:val="14"/>
        </w:numPr>
        <w:rPr>
          <w:lang w:val="fr-FR"/>
        </w:rPr>
      </w:pPr>
      <w:bookmarkStart w:id="178" w:name="_Toc50025380"/>
      <w:bookmarkStart w:id="179" w:name="_Toc30514956"/>
      <w:r w:rsidRPr="006B1510">
        <w:rPr>
          <w:lang w:val="fr-FR"/>
        </w:rPr>
        <w:t xml:space="preserve">Pénalités </w:t>
      </w:r>
      <w:r>
        <w:rPr>
          <w:lang w:val="fr-FR"/>
        </w:rPr>
        <w:t>sur</w:t>
      </w:r>
      <w:r w:rsidRPr="006B1510">
        <w:rPr>
          <w:lang w:val="fr-FR"/>
        </w:rPr>
        <w:t xml:space="preserve"> </w:t>
      </w:r>
      <w:r>
        <w:rPr>
          <w:lang w:val="fr-FR"/>
        </w:rPr>
        <w:t>le Lien NRO-PM</w:t>
      </w:r>
      <w:bookmarkEnd w:id="178"/>
      <w:bookmarkEnd w:id="179"/>
      <w:del w:id="180" w:author="Auteur">
        <w:r w:rsidRPr="00E4386B">
          <w:rPr>
            <w:lang w:val="fr-FR"/>
          </w:rPr>
          <w:delText xml:space="preserve"> </w:delText>
        </w:r>
      </w:del>
    </w:p>
    <w:p w14:paraId="4DF29B1C" w14:textId="77777777" w:rsidR="00607572" w:rsidRPr="009F380F" w:rsidRDefault="00607572" w:rsidP="00607572">
      <w:pPr>
        <w:jc w:val="both"/>
        <w:rPr>
          <w:rFonts w:ascii="Helvetica 45 Light" w:hAnsi="Helvetica 45 Light"/>
          <w:sz w:val="20"/>
          <w:rPrChange w:id="181" w:author="Auteur">
            <w:rPr>
              <w:rFonts w:ascii="Helvetica 55 Roman" w:hAnsi="Helvetica 55 Roman"/>
              <w:sz w:val="20"/>
            </w:rPr>
          </w:rPrChange>
        </w:rPr>
      </w:pPr>
    </w:p>
    <w:tbl>
      <w:tblPr>
        <w:tblW w:w="8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8"/>
        <w:gridCol w:w="2191"/>
        <w:gridCol w:w="1685"/>
      </w:tblGrid>
      <w:tr w:rsidR="00607572" w:rsidRPr="005F2E7C" w14:paraId="0D652551" w14:textId="77777777" w:rsidTr="00E81638">
        <w:trPr>
          <w:trHeight w:val="247"/>
        </w:trPr>
        <w:tc>
          <w:tcPr>
            <w:tcW w:w="4988" w:type="dxa"/>
            <w:shd w:val="clear" w:color="auto" w:fill="auto"/>
          </w:tcPr>
          <w:p w14:paraId="6F356ABE" w14:textId="77777777" w:rsidR="00607572" w:rsidRPr="009F380F" w:rsidRDefault="00607572" w:rsidP="00E81638">
            <w:pPr>
              <w:pStyle w:val="WW-Corpsdetexte3"/>
              <w:jc w:val="center"/>
              <w:rPr>
                <w:rFonts w:ascii="Helvetica 45 Light" w:hAnsi="Helvetica 45 Light"/>
                <w:b/>
                <w:rPrChange w:id="182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83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2191" w:type="dxa"/>
            <w:shd w:val="clear" w:color="auto" w:fill="auto"/>
          </w:tcPr>
          <w:p w14:paraId="6F4CF89A" w14:textId="77777777" w:rsidR="00607572" w:rsidRPr="009F380F" w:rsidRDefault="00607572" w:rsidP="00E81638">
            <w:pPr>
              <w:pStyle w:val="WW-Corpsdetexte3"/>
              <w:jc w:val="center"/>
              <w:rPr>
                <w:rFonts w:ascii="Helvetica 45 Light" w:hAnsi="Helvetica 45 Light"/>
                <w:b/>
                <w:rPrChange w:id="184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85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1685" w:type="dxa"/>
            <w:shd w:val="clear" w:color="auto" w:fill="CCFFCC"/>
          </w:tcPr>
          <w:p w14:paraId="76EA1644" w14:textId="77777777" w:rsidR="00607572" w:rsidRPr="009F380F" w:rsidRDefault="00607572" w:rsidP="00E81638">
            <w:pPr>
              <w:pStyle w:val="WW-Corpsdetexte3"/>
              <w:jc w:val="center"/>
              <w:rPr>
                <w:rFonts w:ascii="Helvetica 45 Light" w:hAnsi="Helvetica 45 Light"/>
                <w:b/>
                <w:rPrChange w:id="186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187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</w:tr>
      <w:tr w:rsidR="00607572" w:rsidRPr="005F2E7C" w14:paraId="09B552E5" w14:textId="77777777" w:rsidTr="00E81638">
        <w:trPr>
          <w:trHeight w:val="281"/>
        </w:trPr>
        <w:tc>
          <w:tcPr>
            <w:tcW w:w="4988" w:type="dxa"/>
            <w:shd w:val="clear" w:color="auto" w:fill="auto"/>
          </w:tcPr>
          <w:p w14:paraId="7C555C94" w14:textId="77777777" w:rsidR="00607572" w:rsidRPr="009F380F" w:rsidRDefault="00607572" w:rsidP="00E81638">
            <w:pPr>
              <w:pStyle w:val="WW-Corpsdetexte3"/>
              <w:jc w:val="both"/>
              <w:rPr>
                <w:rFonts w:ascii="Helvetica 45 Light" w:hAnsi="Helvetica 45 Light"/>
                <w:rPrChange w:id="188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89" w:author="Auteur">
                  <w:rPr>
                    <w:rFonts w:ascii="Helvetica 55 Roman" w:hAnsi="Helvetica 55 Roman"/>
                  </w:rPr>
                </w:rPrChange>
              </w:rPr>
              <w:t>pénalité pour commande non conforme</w:t>
            </w:r>
          </w:p>
        </w:tc>
        <w:tc>
          <w:tcPr>
            <w:tcW w:w="2191" w:type="dxa"/>
            <w:shd w:val="clear" w:color="auto" w:fill="auto"/>
          </w:tcPr>
          <w:p w14:paraId="71CD96E5" w14:textId="77777777" w:rsidR="00607572" w:rsidRPr="009F380F" w:rsidRDefault="00607572" w:rsidP="00E81638">
            <w:pPr>
              <w:pStyle w:val="WW-Corpsdetexte3"/>
              <w:jc w:val="center"/>
              <w:rPr>
                <w:rFonts w:ascii="Helvetica 45 Light" w:hAnsi="Helvetica 45 Light"/>
                <w:rPrChange w:id="19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91" w:author="Auteur">
                  <w:rPr>
                    <w:rFonts w:ascii="Helvetica 55 Roman" w:hAnsi="Helvetica 55 Roman"/>
                  </w:rPr>
                </w:rPrChange>
              </w:rPr>
              <w:t>Lien NRO-PM</w:t>
            </w:r>
          </w:p>
        </w:tc>
        <w:tc>
          <w:tcPr>
            <w:tcW w:w="1685" w:type="dxa"/>
            <w:shd w:val="clear" w:color="auto" w:fill="auto"/>
          </w:tcPr>
          <w:p w14:paraId="7722B637" w14:textId="77777777" w:rsidR="00607572" w:rsidRPr="009F380F" w:rsidRDefault="00607572" w:rsidP="00E81638">
            <w:pPr>
              <w:pStyle w:val="WW-Corpsdetexte3"/>
              <w:jc w:val="right"/>
              <w:rPr>
                <w:rFonts w:ascii="Helvetica 45 Light" w:hAnsi="Helvetica 45 Light"/>
                <w:rPrChange w:id="192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193" w:author="Auteur">
                  <w:rPr>
                    <w:rFonts w:ascii="Helvetica 55 Roman" w:hAnsi="Helvetica 55 Roman"/>
                  </w:rPr>
                </w:rPrChange>
              </w:rPr>
              <w:t>41,00 €</w:t>
            </w:r>
          </w:p>
        </w:tc>
      </w:tr>
      <w:tr w:rsidR="00EF7CA3" w:rsidRPr="005F2E7C" w14:paraId="583F7884" w14:textId="77777777" w:rsidTr="00E81638">
        <w:trPr>
          <w:trHeight w:val="281"/>
          <w:ins w:id="194" w:author="Auteur"/>
        </w:trPr>
        <w:tc>
          <w:tcPr>
            <w:tcW w:w="4988" w:type="dxa"/>
            <w:shd w:val="clear" w:color="auto" w:fill="auto"/>
          </w:tcPr>
          <w:p w14:paraId="0C39D8DC" w14:textId="77777777" w:rsidR="00EF7CA3" w:rsidRPr="00201729" w:rsidRDefault="00EF7CA3" w:rsidP="00E81638">
            <w:pPr>
              <w:pStyle w:val="WW-Corpsdetexte3"/>
              <w:jc w:val="both"/>
              <w:rPr>
                <w:ins w:id="195" w:author="Auteur"/>
                <w:rFonts w:ascii="Helvetica 45 Light" w:hAnsi="Helvetica 45 Light" w:cs="Arial"/>
              </w:rPr>
            </w:pPr>
            <w:ins w:id="196" w:author="Auteur">
              <w:r>
                <w:rPr>
                  <w:rFonts w:ascii="Helvetica 45 Light" w:hAnsi="Helvetica 45 Light" w:cs="Arial"/>
                </w:rPr>
                <w:t>p</w:t>
              </w:r>
              <w:r w:rsidRPr="00FB6A12">
                <w:rPr>
                  <w:rFonts w:ascii="Helvetica 45 Light" w:hAnsi="Helvetica 45 Light" w:cs="Arial"/>
                </w:rPr>
                <w:t xml:space="preserve">énalité </w:t>
              </w:r>
              <w:r>
                <w:rPr>
                  <w:rFonts w:ascii="Helvetica 45 Light" w:hAnsi="Helvetica 45 Light" w:cs="Arial"/>
                </w:rPr>
                <w:t xml:space="preserve">pour </w:t>
              </w:r>
              <w:r w:rsidRPr="00FB6A12">
                <w:rPr>
                  <w:rFonts w:ascii="Helvetica 45 Light" w:hAnsi="Helvetica 45 Light" w:cs="Arial"/>
                </w:rPr>
                <w:t>déplacement à tort</w:t>
              </w:r>
              <w:r w:rsidRPr="00FB6A12" w:rsidDel="00C3359F">
                <w:rPr>
                  <w:rFonts w:ascii="Helvetica 45 Light" w:hAnsi="Helvetica 45 Light" w:cs="Arial"/>
                </w:rPr>
                <w:t xml:space="preserve"> </w:t>
              </w:r>
            </w:ins>
          </w:p>
        </w:tc>
        <w:tc>
          <w:tcPr>
            <w:tcW w:w="2191" w:type="dxa"/>
            <w:shd w:val="clear" w:color="auto" w:fill="auto"/>
          </w:tcPr>
          <w:p w14:paraId="22413635" w14:textId="77777777" w:rsidR="00EF7CA3" w:rsidRDefault="00EF7CA3" w:rsidP="00E81638">
            <w:pPr>
              <w:pStyle w:val="WW-Corpsdetexte3"/>
              <w:jc w:val="center"/>
              <w:rPr>
                <w:ins w:id="197" w:author="Auteur"/>
                <w:rFonts w:ascii="Helvetica 45 Light" w:hAnsi="Helvetica 45 Light" w:cs="Arial"/>
              </w:rPr>
            </w:pPr>
            <w:ins w:id="198" w:author="Auteur">
              <w:r>
                <w:rPr>
                  <w:rFonts w:ascii="Helvetica 45 Light" w:hAnsi="Helvetica 45 Light" w:cs="Arial"/>
                </w:rPr>
                <w:t>Lien NRO-PM</w:t>
              </w:r>
            </w:ins>
          </w:p>
        </w:tc>
        <w:tc>
          <w:tcPr>
            <w:tcW w:w="1685" w:type="dxa"/>
            <w:shd w:val="clear" w:color="auto" w:fill="auto"/>
          </w:tcPr>
          <w:p w14:paraId="3AC95144" w14:textId="77777777" w:rsidR="00EF7CA3" w:rsidRPr="0008266E" w:rsidRDefault="00EF7CA3" w:rsidP="00E81638">
            <w:pPr>
              <w:pStyle w:val="WW-Corpsdetexte3"/>
              <w:jc w:val="right"/>
              <w:rPr>
                <w:ins w:id="199" w:author="Auteur"/>
                <w:rFonts w:ascii="Helvetica 45 Light" w:hAnsi="Helvetica 45 Light" w:cs="Arial"/>
              </w:rPr>
            </w:pPr>
            <w:ins w:id="200" w:author="Auteur">
              <w:r>
                <w:rPr>
                  <w:rFonts w:ascii="Helvetica 45 Light" w:hAnsi="Helvetica 45 Light" w:cs="Arial"/>
                </w:rPr>
                <w:t>12</w:t>
              </w:r>
              <w:r w:rsidRPr="005F2E7C">
                <w:rPr>
                  <w:rFonts w:ascii="Helvetica 45 Light" w:hAnsi="Helvetica 45 Light" w:cs="Arial"/>
                </w:rPr>
                <w:t>0,00 €</w:t>
              </w:r>
            </w:ins>
          </w:p>
        </w:tc>
      </w:tr>
    </w:tbl>
    <w:p w14:paraId="15FF3F7D" w14:textId="77777777" w:rsidR="00607572" w:rsidRPr="00607572" w:rsidRDefault="00607572" w:rsidP="00607572">
      <w:pPr>
        <w:jc w:val="both"/>
        <w:rPr>
          <w:rFonts w:ascii="Helvetica 55 Roman" w:hAnsi="Helvetica 55 Roman"/>
        </w:rPr>
      </w:pPr>
    </w:p>
    <w:p w14:paraId="7C336896" w14:textId="77777777" w:rsidR="006B1510" w:rsidRPr="006B1510" w:rsidRDefault="006B1510" w:rsidP="00735E74">
      <w:pPr>
        <w:pStyle w:val="titre2doc"/>
        <w:keepLines/>
        <w:numPr>
          <w:ilvl w:val="1"/>
          <w:numId w:val="14"/>
        </w:numPr>
        <w:rPr>
          <w:lang w:val="fr-FR"/>
        </w:rPr>
      </w:pPr>
      <w:bookmarkStart w:id="201" w:name="_Toc50025381"/>
      <w:bookmarkStart w:id="202" w:name="_Toc30514957"/>
      <w:r w:rsidRPr="006B1510">
        <w:rPr>
          <w:lang w:val="fr-FR"/>
        </w:rPr>
        <w:t>Pénalités sur l</w:t>
      </w:r>
      <w:r w:rsidR="00D15771">
        <w:rPr>
          <w:lang w:val="fr-FR"/>
        </w:rPr>
        <w:t>a Ligne FTTH</w:t>
      </w:r>
      <w:bookmarkEnd w:id="175"/>
      <w:bookmarkEnd w:id="176"/>
      <w:bookmarkEnd w:id="177"/>
      <w:bookmarkEnd w:id="201"/>
      <w:bookmarkEnd w:id="202"/>
    </w:p>
    <w:p w14:paraId="5B403BF3" w14:textId="77777777" w:rsidR="006B1510" w:rsidRPr="009F380F" w:rsidRDefault="006B1510" w:rsidP="00735E74">
      <w:pPr>
        <w:keepNext/>
        <w:keepLines/>
        <w:jc w:val="both"/>
        <w:rPr>
          <w:b/>
          <w:sz w:val="20"/>
          <w:rPrChange w:id="203" w:author="Auteur">
            <w:rPr>
              <w:rFonts w:ascii="Helvetica 55 Roman" w:hAnsi="Helvetica 55 Roman"/>
              <w:b/>
              <w:sz w:val="20"/>
            </w:rPr>
          </w:rPrChange>
        </w:rPr>
      </w:pPr>
    </w:p>
    <w:tbl>
      <w:tblPr>
        <w:tblW w:w="8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3"/>
        <w:gridCol w:w="1859"/>
        <w:gridCol w:w="2067"/>
      </w:tblGrid>
      <w:tr w:rsidR="006B1510" w:rsidRPr="005F2E7C" w14:paraId="08A0F904" w14:textId="77777777" w:rsidTr="00D15771">
        <w:trPr>
          <w:trHeight w:val="399"/>
        </w:trPr>
        <w:tc>
          <w:tcPr>
            <w:tcW w:w="5053" w:type="dxa"/>
            <w:shd w:val="clear" w:color="auto" w:fill="auto"/>
          </w:tcPr>
          <w:p w14:paraId="4A48C40D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04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05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1859" w:type="dxa"/>
            <w:shd w:val="clear" w:color="auto" w:fill="auto"/>
          </w:tcPr>
          <w:p w14:paraId="6495FA57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06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07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2067" w:type="dxa"/>
            <w:shd w:val="clear" w:color="auto" w:fill="CCFFCC"/>
          </w:tcPr>
          <w:p w14:paraId="68B1D0B7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08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09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</w:tr>
      <w:tr w:rsidR="006B1510" w:rsidRPr="005F2E7C" w14:paraId="0203C97E" w14:textId="77777777" w:rsidTr="00D15771">
        <w:trPr>
          <w:trHeight w:val="244"/>
        </w:trPr>
        <w:tc>
          <w:tcPr>
            <w:tcW w:w="5053" w:type="dxa"/>
            <w:shd w:val="clear" w:color="auto" w:fill="auto"/>
          </w:tcPr>
          <w:p w14:paraId="227DBD96" w14:textId="77777777" w:rsidR="006B1510" w:rsidRPr="009F380F" w:rsidRDefault="006B1510" w:rsidP="00311880">
            <w:pPr>
              <w:pStyle w:val="WW-Corpsdetexte3"/>
              <w:jc w:val="both"/>
              <w:rPr>
                <w:rFonts w:ascii="Helvetica 45 Light" w:hAnsi="Helvetica 45 Light"/>
                <w:rPrChange w:id="21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11" w:author="Auteur">
                  <w:rPr>
                    <w:rFonts w:ascii="Helvetica 55 Roman" w:hAnsi="Helvetica 55 Roman"/>
                  </w:rPr>
                </w:rPrChange>
              </w:rPr>
              <w:t xml:space="preserve">pénalité pour </w:t>
            </w:r>
            <w:r w:rsidR="00735E74" w:rsidRPr="009F380F">
              <w:rPr>
                <w:rFonts w:ascii="Helvetica 45 Light" w:hAnsi="Helvetica 45 Light"/>
                <w:rPrChange w:id="212" w:author="Auteur">
                  <w:rPr>
                    <w:rFonts w:ascii="Helvetica 55 Roman" w:hAnsi="Helvetica 55 Roman"/>
                  </w:rPr>
                </w:rPrChange>
              </w:rPr>
              <w:t>commande non conforme</w:t>
            </w:r>
          </w:p>
        </w:tc>
        <w:tc>
          <w:tcPr>
            <w:tcW w:w="1859" w:type="dxa"/>
            <w:shd w:val="clear" w:color="auto" w:fill="auto"/>
          </w:tcPr>
          <w:p w14:paraId="4CDEE0A2" w14:textId="77777777" w:rsidR="006B1510" w:rsidRPr="009F380F" w:rsidRDefault="00C1621F" w:rsidP="005F2E7C">
            <w:pPr>
              <w:pStyle w:val="WW-Corpsdetexte3"/>
              <w:jc w:val="center"/>
              <w:rPr>
                <w:rFonts w:ascii="Helvetica 45 Light" w:hAnsi="Helvetica 45 Light"/>
                <w:rPrChange w:id="213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14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  <w:r w:rsidR="006B1510" w:rsidRPr="009F380F">
              <w:rPr>
                <w:rFonts w:ascii="Helvetica 45 Light" w:hAnsi="Helvetica 45 Light"/>
                <w:rPrChange w:id="215" w:author="Auteur">
                  <w:rPr>
                    <w:rFonts w:ascii="Helvetica 55 Roman" w:hAnsi="Helvetica 55 Roman"/>
                  </w:rPr>
                </w:rPrChange>
              </w:rPr>
              <w:t xml:space="preserve"> </w:t>
            </w:r>
          </w:p>
        </w:tc>
        <w:tc>
          <w:tcPr>
            <w:tcW w:w="2067" w:type="dxa"/>
            <w:shd w:val="clear" w:color="auto" w:fill="auto"/>
          </w:tcPr>
          <w:p w14:paraId="1D5C8916" w14:textId="77777777" w:rsidR="006B1510" w:rsidRPr="009F380F" w:rsidRDefault="00735E74" w:rsidP="005F2E7C">
            <w:pPr>
              <w:pStyle w:val="WW-Corpsdetexte3"/>
              <w:jc w:val="right"/>
              <w:rPr>
                <w:rFonts w:ascii="Helvetica 45 Light" w:hAnsi="Helvetica 45 Light"/>
                <w:rPrChange w:id="216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17" w:author="Auteur">
                  <w:rPr>
                    <w:rFonts w:ascii="Helvetica 55 Roman" w:hAnsi="Helvetica 55 Roman"/>
                  </w:rPr>
                </w:rPrChange>
              </w:rPr>
              <w:t>41</w:t>
            </w:r>
            <w:r w:rsidR="006B1510" w:rsidRPr="009F380F">
              <w:rPr>
                <w:rFonts w:ascii="Helvetica 45 Light" w:hAnsi="Helvetica 45 Light"/>
                <w:rPrChange w:id="218" w:author="Auteur">
                  <w:rPr>
                    <w:rFonts w:ascii="Helvetica 55 Roman" w:hAnsi="Helvetica 55 Roman"/>
                  </w:rPr>
                </w:rPrChange>
              </w:rPr>
              <w:t>,</w:t>
            </w:r>
            <w:r w:rsidRPr="009F380F">
              <w:rPr>
                <w:rFonts w:ascii="Helvetica 45 Light" w:hAnsi="Helvetica 45 Light"/>
                <w:rPrChange w:id="219" w:author="Auteur">
                  <w:rPr>
                    <w:rFonts w:ascii="Helvetica 55 Roman" w:hAnsi="Helvetica 55 Roman"/>
                  </w:rPr>
                </w:rPrChange>
              </w:rPr>
              <w:t>00</w:t>
            </w:r>
            <w:r w:rsidR="006B1510" w:rsidRPr="009F380F">
              <w:rPr>
                <w:rFonts w:ascii="Helvetica 45 Light" w:hAnsi="Helvetica 45 Light"/>
                <w:rPrChange w:id="220" w:author="Auteur">
                  <w:rPr>
                    <w:rFonts w:ascii="Helvetica 55 Roman" w:hAnsi="Helvetica 55 Roman"/>
                  </w:rPr>
                </w:rPrChange>
              </w:rPr>
              <w:t xml:space="preserve"> €</w:t>
            </w:r>
          </w:p>
        </w:tc>
      </w:tr>
      <w:tr w:rsidR="006B1510" w:rsidRPr="005F2E7C" w14:paraId="13FED2D7" w14:textId="77777777" w:rsidTr="00D15771">
        <w:trPr>
          <w:trHeight w:val="489"/>
        </w:trPr>
        <w:tc>
          <w:tcPr>
            <w:tcW w:w="5053" w:type="dxa"/>
            <w:shd w:val="clear" w:color="auto" w:fill="auto"/>
          </w:tcPr>
          <w:p w14:paraId="66559899" w14:textId="77777777" w:rsidR="006B1510" w:rsidRPr="009F380F" w:rsidDel="00001D81" w:rsidRDefault="007760E3" w:rsidP="008D22D9">
            <w:pPr>
              <w:pStyle w:val="WW-Corpsdetexte3"/>
              <w:jc w:val="both"/>
              <w:rPr>
                <w:rFonts w:ascii="Helvetica 45 Light" w:hAnsi="Helvetica 45 Light"/>
                <w:rPrChange w:id="221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22" w:author="Auteur">
                  <w:rPr>
                    <w:rFonts w:ascii="Helvetica 55 Roman" w:hAnsi="Helvetica 55 Roman"/>
                  </w:rPr>
                </w:rPrChange>
              </w:rPr>
              <w:t xml:space="preserve">pénalité </w:t>
            </w:r>
            <w:r w:rsidR="00C3359F" w:rsidRPr="009F380F">
              <w:rPr>
                <w:rFonts w:ascii="Helvetica 45 Light" w:hAnsi="Helvetica 45 Light"/>
                <w:rPrChange w:id="223" w:author="Auteur">
                  <w:rPr>
                    <w:rFonts w:ascii="Helvetica 55 Roman" w:hAnsi="Helvetica 55 Roman"/>
                  </w:rPr>
                </w:rPrChange>
              </w:rPr>
              <w:t xml:space="preserve">pour </w:t>
            </w:r>
            <w:r w:rsidR="008D22D9" w:rsidRPr="009F380F">
              <w:rPr>
                <w:rFonts w:ascii="Helvetica 45 Light" w:hAnsi="Helvetica 45 Light"/>
                <w:rPrChange w:id="224" w:author="Auteur">
                  <w:rPr>
                    <w:rFonts w:ascii="Helvetica 55 Roman" w:hAnsi="Helvetica 55 Roman"/>
                  </w:rPr>
                </w:rPrChange>
              </w:rPr>
              <w:t xml:space="preserve">annulation </w:t>
            </w:r>
            <w:r w:rsidR="00C3359F" w:rsidRPr="009F380F">
              <w:rPr>
                <w:rFonts w:ascii="Helvetica 45 Light" w:hAnsi="Helvetica 45 Light"/>
                <w:rPrChange w:id="225" w:author="Auteur">
                  <w:rPr>
                    <w:rFonts w:ascii="Helvetica 55 Roman" w:hAnsi="Helvetica 55 Roman"/>
                  </w:rPr>
                </w:rPrChange>
              </w:rPr>
              <w:t>de commande</w:t>
            </w:r>
            <w:r w:rsidR="008D22D9" w:rsidRPr="009F380F">
              <w:rPr>
                <w:rFonts w:ascii="Helvetica 45 Light" w:hAnsi="Helvetica 45 Light"/>
                <w:rPrChange w:id="226" w:author="Auteur">
                  <w:rPr>
                    <w:rFonts w:ascii="Helvetica 55 Roman" w:hAnsi="Helvetica 55 Roman"/>
                  </w:rPr>
                </w:rPrChange>
              </w:rPr>
              <w:t xml:space="preserve"> postérieure à l’envoi du compte-rendu de commande</w:t>
            </w:r>
          </w:p>
        </w:tc>
        <w:tc>
          <w:tcPr>
            <w:tcW w:w="1859" w:type="dxa"/>
            <w:shd w:val="clear" w:color="auto" w:fill="auto"/>
          </w:tcPr>
          <w:p w14:paraId="7CCC1DC4" w14:textId="77777777" w:rsidR="006B1510" w:rsidRPr="009F380F" w:rsidRDefault="007760E3" w:rsidP="005F2E7C">
            <w:pPr>
              <w:pStyle w:val="WW-Corpsdetexte3"/>
              <w:jc w:val="center"/>
              <w:rPr>
                <w:rFonts w:ascii="Helvetica 45 Light" w:hAnsi="Helvetica 45 Light"/>
                <w:rPrChange w:id="227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28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3D9EE688" w14:textId="77777777" w:rsidR="006B1510" w:rsidRPr="009F380F" w:rsidRDefault="008C6DDF" w:rsidP="005F2E7C">
            <w:pPr>
              <w:pStyle w:val="WW-Corpsdetexte3"/>
              <w:jc w:val="right"/>
              <w:rPr>
                <w:rFonts w:ascii="Helvetica 45 Light" w:hAnsi="Helvetica 45 Light"/>
                <w:rPrChange w:id="229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30" w:author="Auteur">
                  <w:rPr>
                    <w:rFonts w:ascii="Helvetica 55 Roman" w:hAnsi="Helvetica 55 Roman"/>
                  </w:rPr>
                </w:rPrChange>
              </w:rPr>
              <w:t>41,00 €</w:t>
            </w:r>
          </w:p>
        </w:tc>
      </w:tr>
      <w:tr w:rsidR="00171C05" w:rsidRPr="005F2E7C" w14:paraId="761AA35C" w14:textId="77777777" w:rsidTr="00D15771">
        <w:trPr>
          <w:trHeight w:val="244"/>
        </w:trPr>
        <w:tc>
          <w:tcPr>
            <w:tcW w:w="5053" w:type="dxa"/>
            <w:shd w:val="clear" w:color="auto" w:fill="auto"/>
          </w:tcPr>
          <w:p w14:paraId="31EB3702" w14:textId="77777777" w:rsidR="00171C05" w:rsidRPr="009F380F" w:rsidRDefault="00C3359F" w:rsidP="00C3359F">
            <w:pPr>
              <w:tabs>
                <w:tab w:val="left" w:pos="284"/>
              </w:tabs>
              <w:jc w:val="both"/>
              <w:rPr>
                <w:rFonts w:ascii="Helvetica 45 Light" w:hAnsi="Helvetica 45 Light"/>
                <w:sz w:val="20"/>
                <w:rPrChange w:id="231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32" w:author="Auteur">
                  <w:rPr>
                    <w:rFonts w:ascii="Helvetica 55 Roman" w:hAnsi="Helvetica 55 Roman"/>
                    <w:sz w:val="20"/>
                  </w:rPr>
                </w:rPrChange>
              </w:rPr>
              <w:t>pénalité pour déplacement à tort</w:t>
            </w:r>
            <w:r w:rsidRPr="009F380F" w:rsidDel="00C3359F">
              <w:rPr>
                <w:rFonts w:ascii="Helvetica 45 Light" w:hAnsi="Helvetica 45 Light"/>
                <w:sz w:val="20"/>
                <w:rPrChange w:id="233" w:author="Auteur">
                  <w:rPr>
                    <w:rFonts w:ascii="Helvetica 55 Roman" w:hAnsi="Helvetica 55 Roman"/>
                    <w:sz w:val="20"/>
                  </w:rPr>
                </w:rPrChange>
              </w:rPr>
              <w:t xml:space="preserve"> </w:t>
            </w:r>
          </w:p>
        </w:tc>
        <w:tc>
          <w:tcPr>
            <w:tcW w:w="1859" w:type="dxa"/>
            <w:shd w:val="clear" w:color="auto" w:fill="auto"/>
          </w:tcPr>
          <w:p w14:paraId="27AA0458" w14:textId="77777777" w:rsidR="00171C05" w:rsidRPr="009F380F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/>
                <w:sz w:val="20"/>
                <w:rPrChange w:id="234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35" w:author="Auteur">
                  <w:rPr>
                    <w:rFonts w:ascii="Helvetica 55 Roman" w:hAnsi="Helvetica 55 Roman"/>
                    <w:sz w:val="20"/>
                  </w:rPr>
                </w:rPrChange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40757BC9" w14:textId="77777777" w:rsidR="00171C05" w:rsidRPr="009F380F" w:rsidRDefault="00E31B5F" w:rsidP="00E31B5F">
            <w:pPr>
              <w:tabs>
                <w:tab w:val="left" w:pos="284"/>
              </w:tabs>
              <w:jc w:val="right"/>
              <w:rPr>
                <w:rFonts w:ascii="Helvetica 45 Light" w:hAnsi="Helvetica 45 Light"/>
                <w:sz w:val="20"/>
                <w:rPrChange w:id="236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37" w:author="Auteur">
                  <w:rPr>
                    <w:rFonts w:ascii="Helvetica 55 Roman" w:hAnsi="Helvetica 55 Roman"/>
                    <w:sz w:val="20"/>
                  </w:rPr>
                </w:rPrChange>
              </w:rPr>
              <w:t>12</w:t>
            </w:r>
            <w:r w:rsidR="00171C05" w:rsidRPr="009F380F">
              <w:rPr>
                <w:rFonts w:ascii="Helvetica 45 Light" w:hAnsi="Helvetica 45 Light"/>
                <w:sz w:val="20"/>
                <w:rPrChange w:id="238" w:author="Auteur">
                  <w:rPr>
                    <w:rFonts w:ascii="Helvetica 55 Roman" w:hAnsi="Helvetica 55 Roman"/>
                    <w:sz w:val="20"/>
                  </w:rPr>
                </w:rPrChange>
              </w:rPr>
              <w:t>0,00 €</w:t>
            </w:r>
          </w:p>
        </w:tc>
      </w:tr>
      <w:tr w:rsidR="00171C05" w:rsidRPr="005F2E7C" w14:paraId="1DFE16E6" w14:textId="77777777" w:rsidTr="00D15771">
        <w:trPr>
          <w:trHeight w:val="520"/>
        </w:trPr>
        <w:tc>
          <w:tcPr>
            <w:tcW w:w="5053" w:type="dxa"/>
            <w:shd w:val="clear" w:color="auto" w:fill="auto"/>
          </w:tcPr>
          <w:p w14:paraId="76F9FC5A" w14:textId="77777777" w:rsidR="00171C05" w:rsidRPr="009F380F" w:rsidRDefault="00C3359F" w:rsidP="00587325">
            <w:pPr>
              <w:tabs>
                <w:tab w:val="left" w:pos="284"/>
              </w:tabs>
              <w:jc w:val="both"/>
              <w:rPr>
                <w:rFonts w:ascii="Helvetica 45 Light" w:hAnsi="Helvetica 45 Light"/>
                <w:sz w:val="20"/>
                <w:rPrChange w:id="239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40" w:author="Auteur">
                  <w:rPr>
                    <w:rFonts w:ascii="Helvetica 55 Roman" w:hAnsi="Helvetica 55 Roman"/>
                    <w:sz w:val="20"/>
                  </w:rPr>
                </w:rPrChange>
              </w:rPr>
              <w:t>p</w:t>
            </w:r>
            <w:r w:rsidR="00171C05" w:rsidRPr="009F380F">
              <w:rPr>
                <w:rFonts w:ascii="Helvetica 45 Light" w:hAnsi="Helvetica 45 Light"/>
                <w:sz w:val="20"/>
                <w:rPrChange w:id="241" w:author="Auteur">
                  <w:rPr>
                    <w:rFonts w:ascii="Helvetica 55 Roman" w:hAnsi="Helvetica 55 Roman"/>
                    <w:sz w:val="20"/>
                  </w:rPr>
                </w:rPrChange>
              </w:rPr>
              <w:t xml:space="preserve">énalité </w:t>
            </w:r>
            <w:r w:rsidRPr="009F380F">
              <w:rPr>
                <w:rFonts w:ascii="Helvetica 45 Light" w:hAnsi="Helvetica 45 Light"/>
                <w:sz w:val="20"/>
                <w:rPrChange w:id="242" w:author="Auteur">
                  <w:rPr>
                    <w:rFonts w:ascii="Helvetica 55 Roman" w:hAnsi="Helvetica 55 Roman"/>
                    <w:sz w:val="20"/>
                  </w:rPr>
                </w:rPrChange>
              </w:rPr>
              <w:t xml:space="preserve">pour </w:t>
            </w:r>
            <w:r w:rsidR="00587325" w:rsidRPr="009F380F">
              <w:rPr>
                <w:rFonts w:ascii="Helvetica 45 Light" w:hAnsi="Helvetica 45 Light"/>
                <w:sz w:val="20"/>
                <w:rPrChange w:id="243" w:author="Auteur">
                  <w:rPr>
                    <w:rFonts w:ascii="Helvetica 55 Roman" w:hAnsi="Helvetica 55 Roman"/>
                    <w:sz w:val="20"/>
                  </w:rPr>
                </w:rPrChange>
              </w:rPr>
              <w:t xml:space="preserve">non confirmation </w:t>
            </w:r>
            <w:r w:rsidR="00171C05" w:rsidRPr="009F380F">
              <w:rPr>
                <w:rFonts w:ascii="Helvetica 45 Light" w:hAnsi="Helvetica 45 Light"/>
                <w:sz w:val="20"/>
                <w:rPrChange w:id="244" w:author="Auteur">
                  <w:rPr>
                    <w:rFonts w:ascii="Helvetica 55 Roman" w:hAnsi="Helvetica 55 Roman"/>
                    <w:sz w:val="20"/>
                  </w:rPr>
                </w:rPrChange>
              </w:rPr>
              <w:t>de rendez-vous suite à une réservation</w:t>
            </w:r>
          </w:p>
        </w:tc>
        <w:tc>
          <w:tcPr>
            <w:tcW w:w="1859" w:type="dxa"/>
            <w:shd w:val="clear" w:color="auto" w:fill="auto"/>
          </w:tcPr>
          <w:p w14:paraId="6F52F351" w14:textId="77777777" w:rsidR="00171C05" w:rsidRPr="009F380F" w:rsidRDefault="00171C05" w:rsidP="005F2E7C">
            <w:pPr>
              <w:tabs>
                <w:tab w:val="left" w:pos="284"/>
              </w:tabs>
              <w:jc w:val="center"/>
              <w:rPr>
                <w:rFonts w:ascii="Helvetica 45 Light" w:hAnsi="Helvetica 45 Light"/>
                <w:sz w:val="20"/>
                <w:rPrChange w:id="245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46" w:author="Auteur">
                  <w:rPr>
                    <w:rFonts w:ascii="Helvetica 55 Roman" w:hAnsi="Helvetica 55 Roman"/>
                    <w:sz w:val="20"/>
                  </w:rPr>
                </w:rPrChange>
              </w:rPr>
              <w:t>Ligne FTTH</w:t>
            </w:r>
          </w:p>
        </w:tc>
        <w:tc>
          <w:tcPr>
            <w:tcW w:w="2067" w:type="dxa"/>
            <w:shd w:val="clear" w:color="auto" w:fill="auto"/>
          </w:tcPr>
          <w:p w14:paraId="5C4D568C" w14:textId="77777777" w:rsidR="00171C05" w:rsidRPr="009F380F" w:rsidRDefault="00171C05" w:rsidP="00E31B5F">
            <w:pPr>
              <w:tabs>
                <w:tab w:val="left" w:pos="284"/>
              </w:tabs>
              <w:jc w:val="right"/>
              <w:rPr>
                <w:rFonts w:ascii="Helvetica 45 Light" w:hAnsi="Helvetica 45 Light"/>
                <w:sz w:val="20"/>
                <w:rPrChange w:id="247" w:author="Auteur">
                  <w:rPr>
                    <w:rFonts w:ascii="Helvetica 55 Roman" w:hAnsi="Helvetica 55 Roman"/>
                    <w:sz w:val="20"/>
                  </w:rPr>
                </w:rPrChange>
              </w:rPr>
            </w:pPr>
            <w:r w:rsidRPr="009F380F">
              <w:rPr>
                <w:rFonts w:ascii="Helvetica 45 Light" w:hAnsi="Helvetica 45 Light"/>
                <w:sz w:val="20"/>
                <w:rPrChange w:id="248" w:author="Auteur">
                  <w:rPr>
                    <w:rFonts w:ascii="Helvetica 55 Roman" w:hAnsi="Helvetica 55 Roman"/>
                    <w:sz w:val="20"/>
                  </w:rPr>
                </w:rPrChange>
              </w:rPr>
              <w:t>41,00 €</w:t>
            </w:r>
          </w:p>
        </w:tc>
      </w:tr>
    </w:tbl>
    <w:p w14:paraId="37C12775" w14:textId="77777777" w:rsidR="00AC114E" w:rsidRPr="009F380F" w:rsidRDefault="00AC114E" w:rsidP="00607572">
      <w:pPr>
        <w:jc w:val="both"/>
        <w:rPr>
          <w:rPrChange w:id="249" w:author="Auteur">
            <w:rPr>
              <w:rFonts w:ascii="Helvetica 55 Roman" w:hAnsi="Helvetica 55 Roman"/>
            </w:rPr>
          </w:rPrChange>
        </w:rPr>
      </w:pPr>
    </w:p>
    <w:p w14:paraId="08138C4C" w14:textId="77777777" w:rsidR="00CB27AF" w:rsidRDefault="00CB27AF" w:rsidP="006B1510">
      <w:pPr>
        <w:rPr>
          <w:ins w:id="250" w:author="Auteur"/>
          <w:rFonts w:ascii="Helvetica 45 Light" w:hAnsi="Helvetica 45 Light"/>
        </w:rPr>
      </w:pPr>
    </w:p>
    <w:p w14:paraId="70F9FC73" w14:textId="77777777" w:rsidR="006B1510" w:rsidRPr="006B1510" w:rsidRDefault="006B1510" w:rsidP="001F7E41">
      <w:pPr>
        <w:pStyle w:val="titre2doc"/>
        <w:numPr>
          <w:ilvl w:val="1"/>
          <w:numId w:val="14"/>
        </w:numPr>
        <w:rPr>
          <w:lang w:val="fr-FR"/>
        </w:rPr>
      </w:pPr>
      <w:bookmarkStart w:id="251" w:name="_Toc50025382"/>
      <w:bookmarkStart w:id="252" w:name="_Toc343375433"/>
      <w:bookmarkStart w:id="253" w:name="_Toc353486426"/>
      <w:bookmarkStart w:id="254" w:name="_Toc354059945"/>
      <w:bookmarkStart w:id="255" w:name="_Toc30514958"/>
      <w:r w:rsidRPr="006B1510">
        <w:rPr>
          <w:lang w:val="fr-FR"/>
        </w:rPr>
        <w:t>Pénalités SAV</w:t>
      </w:r>
      <w:bookmarkEnd w:id="251"/>
      <w:bookmarkEnd w:id="252"/>
      <w:bookmarkEnd w:id="253"/>
      <w:bookmarkEnd w:id="254"/>
      <w:bookmarkEnd w:id="255"/>
      <w:r w:rsidRPr="006B1510">
        <w:rPr>
          <w:lang w:val="fr-FR"/>
        </w:rPr>
        <w:t xml:space="preserve"> </w:t>
      </w:r>
    </w:p>
    <w:p w14:paraId="4156B480" w14:textId="77777777" w:rsidR="006B1510" w:rsidRPr="009F380F" w:rsidRDefault="006B1510" w:rsidP="006B1510">
      <w:pPr>
        <w:jc w:val="both"/>
        <w:rPr>
          <w:b/>
          <w:sz w:val="20"/>
          <w:rPrChange w:id="256" w:author="Auteur">
            <w:rPr>
              <w:rFonts w:ascii="Helvetica 55 Roman" w:hAnsi="Helvetica 55 Roman"/>
              <w:b/>
              <w:sz w:val="20"/>
            </w:rPr>
          </w:rPrChange>
        </w:rPr>
      </w:pP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9"/>
        <w:gridCol w:w="2740"/>
        <w:gridCol w:w="1199"/>
      </w:tblGrid>
      <w:tr w:rsidR="006B1510" w:rsidRPr="00A61F36" w14:paraId="2F7523E2" w14:textId="77777777" w:rsidTr="00D15771">
        <w:trPr>
          <w:trHeight w:val="437"/>
        </w:trPr>
        <w:tc>
          <w:tcPr>
            <w:tcW w:w="5069" w:type="dxa"/>
            <w:shd w:val="clear" w:color="auto" w:fill="auto"/>
          </w:tcPr>
          <w:p w14:paraId="36575B8E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57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58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2740" w:type="dxa"/>
            <w:shd w:val="clear" w:color="auto" w:fill="auto"/>
          </w:tcPr>
          <w:p w14:paraId="5060343F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59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60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1199" w:type="dxa"/>
            <w:shd w:val="clear" w:color="auto" w:fill="CCFFCC"/>
          </w:tcPr>
          <w:p w14:paraId="15C130AD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rPrChange w:id="261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262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</w:tr>
      <w:tr w:rsidR="006B1510" w:rsidRPr="00A61F36" w14:paraId="36539AC5" w14:textId="77777777" w:rsidTr="00A61F36">
        <w:trPr>
          <w:trHeight w:val="241"/>
        </w:trPr>
        <w:tc>
          <w:tcPr>
            <w:tcW w:w="5069" w:type="dxa"/>
            <w:shd w:val="clear" w:color="auto" w:fill="auto"/>
          </w:tcPr>
          <w:p w14:paraId="3BEE5012" w14:textId="77777777" w:rsidR="006B1510" w:rsidRPr="009F380F" w:rsidRDefault="00BE70F1" w:rsidP="00AA06FB">
            <w:pPr>
              <w:pStyle w:val="WW-Corpsdetexte3"/>
              <w:rPr>
                <w:rFonts w:ascii="Helvetica 45 Light" w:hAnsi="Helvetica 45 Light"/>
                <w:b/>
                <w:i/>
                <w:sz w:val="18"/>
                <w:rPrChange w:id="263" w:author="Auteur">
                  <w:rPr>
                    <w:rFonts w:ascii="Helvetica 55 Roman" w:hAnsi="Helvetica 55 Roman"/>
                    <w:b/>
                    <w:i/>
                    <w:sz w:val="18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64" w:author="Auteur">
                  <w:rPr>
                    <w:rFonts w:ascii="Helvetica 55 Roman" w:hAnsi="Helvetica 55 Roman"/>
                  </w:rPr>
                </w:rPrChange>
              </w:rPr>
              <w:t xml:space="preserve">pénalité de </w:t>
            </w:r>
            <w:r w:rsidR="005870FF" w:rsidRPr="009F380F">
              <w:rPr>
                <w:rFonts w:ascii="Helvetica 45 Light" w:hAnsi="Helvetica 45 Light"/>
                <w:rPrChange w:id="265" w:author="Auteur">
                  <w:rPr>
                    <w:rFonts w:ascii="Helvetica 55 Roman" w:hAnsi="Helvetica 55 Roman"/>
                  </w:rPr>
                </w:rPrChange>
              </w:rPr>
              <w:t xml:space="preserve">signalisation </w:t>
            </w:r>
            <w:r w:rsidR="006B1510" w:rsidRPr="009F380F">
              <w:rPr>
                <w:rFonts w:ascii="Helvetica 45 Light" w:hAnsi="Helvetica 45 Light"/>
                <w:rPrChange w:id="266" w:author="Auteur">
                  <w:rPr>
                    <w:rFonts w:ascii="Helvetica 55 Roman" w:hAnsi="Helvetica 55 Roman"/>
                  </w:rPr>
                </w:rPrChange>
              </w:rPr>
              <w:t>transmise à tort</w:t>
            </w:r>
          </w:p>
        </w:tc>
        <w:tc>
          <w:tcPr>
            <w:tcW w:w="2740" w:type="dxa"/>
            <w:shd w:val="clear" w:color="auto" w:fill="auto"/>
          </w:tcPr>
          <w:p w14:paraId="40829A81" w14:textId="77777777" w:rsidR="006B1510" w:rsidRPr="009F380F" w:rsidRDefault="006B1510" w:rsidP="005F2E7C">
            <w:pPr>
              <w:pStyle w:val="WW-Corpsdetexte3"/>
              <w:jc w:val="center"/>
              <w:rPr>
                <w:rFonts w:ascii="Helvetica 45 Light" w:hAnsi="Helvetica 45 Light"/>
                <w:b/>
                <w:i/>
                <w:sz w:val="18"/>
                <w:rPrChange w:id="267" w:author="Auteur">
                  <w:rPr>
                    <w:rFonts w:ascii="Helvetica 55 Roman" w:hAnsi="Helvetica 55 Roman"/>
                    <w:b/>
                    <w:i/>
                    <w:sz w:val="18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68" w:author="Auteur">
                  <w:rPr>
                    <w:rFonts w:ascii="Helvetica 55 Roman" w:hAnsi="Helvetica 55 Roman"/>
                  </w:rPr>
                </w:rPrChange>
              </w:rPr>
              <w:t>signalisation transmise à tort</w:t>
            </w:r>
          </w:p>
        </w:tc>
        <w:tc>
          <w:tcPr>
            <w:tcW w:w="1199" w:type="dxa"/>
            <w:shd w:val="clear" w:color="auto" w:fill="auto"/>
          </w:tcPr>
          <w:p w14:paraId="6D6E2A24" w14:textId="77777777" w:rsidR="006B1510" w:rsidRPr="009F380F" w:rsidRDefault="00107C97" w:rsidP="002D7974">
            <w:pPr>
              <w:pStyle w:val="WW-Corpsdetexte3"/>
              <w:jc w:val="right"/>
              <w:rPr>
                <w:rFonts w:ascii="Helvetica 45 Light" w:hAnsi="Helvetica 45 Light"/>
                <w:b/>
                <w:i/>
                <w:sz w:val="18"/>
                <w:rPrChange w:id="269" w:author="Auteur">
                  <w:rPr>
                    <w:rFonts w:ascii="Helvetica 55 Roman" w:hAnsi="Helvetica 55 Roman"/>
                    <w:b/>
                    <w:i/>
                    <w:sz w:val="18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70" w:author="Auteur">
                  <w:rPr>
                    <w:rFonts w:ascii="Helvetica 55 Roman" w:hAnsi="Helvetica 55 Roman"/>
                  </w:rPr>
                </w:rPrChange>
              </w:rPr>
              <w:t>1</w:t>
            </w:r>
            <w:r w:rsidR="002D7974" w:rsidRPr="009F380F">
              <w:rPr>
                <w:rFonts w:ascii="Helvetica 45 Light" w:hAnsi="Helvetica 45 Light"/>
                <w:rPrChange w:id="271" w:author="Auteur">
                  <w:rPr>
                    <w:rFonts w:ascii="Helvetica 55 Roman" w:hAnsi="Helvetica 55 Roman"/>
                  </w:rPr>
                </w:rPrChange>
              </w:rPr>
              <w:t>25,77</w:t>
            </w:r>
            <w:r w:rsidR="006B1510" w:rsidRPr="009F380F">
              <w:rPr>
                <w:rFonts w:ascii="Helvetica 45 Light" w:hAnsi="Helvetica 45 Light"/>
                <w:rPrChange w:id="272" w:author="Auteur">
                  <w:rPr>
                    <w:rFonts w:ascii="Helvetica 55 Roman" w:hAnsi="Helvetica 55 Roman"/>
                  </w:rPr>
                </w:rPrChange>
              </w:rPr>
              <w:t xml:space="preserve"> €</w:t>
            </w:r>
          </w:p>
        </w:tc>
      </w:tr>
      <w:tr w:rsidR="006B1510" w:rsidRPr="00A61F36" w14:paraId="1D0159DC" w14:textId="77777777" w:rsidTr="00A61F36">
        <w:trPr>
          <w:trHeight w:val="256"/>
        </w:trPr>
        <w:tc>
          <w:tcPr>
            <w:tcW w:w="5069" w:type="dxa"/>
            <w:shd w:val="clear" w:color="auto" w:fill="auto"/>
          </w:tcPr>
          <w:p w14:paraId="40653C6D" w14:textId="77777777" w:rsidR="006B1510" w:rsidRPr="009F380F" w:rsidRDefault="00C3359F" w:rsidP="00B20ECF">
            <w:pPr>
              <w:pStyle w:val="WW-Corpsdetexte3"/>
              <w:jc w:val="both"/>
              <w:rPr>
                <w:rFonts w:ascii="Helvetica 45 Light" w:hAnsi="Helvetica 45 Light"/>
                <w:rPrChange w:id="273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74" w:author="Auteur">
                  <w:rPr>
                    <w:rFonts w:ascii="Helvetica 55 Roman" w:hAnsi="Helvetica 55 Roman"/>
                  </w:rPr>
                </w:rPrChange>
              </w:rPr>
              <w:t>pénalité pour déplacement à tort</w:t>
            </w:r>
            <w:r w:rsidR="00B20ECF" w:rsidRPr="009F380F">
              <w:rPr>
                <w:rFonts w:ascii="Helvetica 45 Light" w:hAnsi="Helvetica 45 Light"/>
                <w:rPrChange w:id="275" w:author="Auteur">
                  <w:rPr>
                    <w:rFonts w:ascii="Helvetica 55 Roman" w:hAnsi="Helvetica 55 Roman"/>
                  </w:rPr>
                </w:rPrChange>
              </w:rPr>
              <w:t xml:space="preserve"> (SAV)</w:t>
            </w:r>
          </w:p>
        </w:tc>
        <w:tc>
          <w:tcPr>
            <w:tcW w:w="2740" w:type="dxa"/>
            <w:shd w:val="clear" w:color="auto" w:fill="auto"/>
          </w:tcPr>
          <w:p w14:paraId="06CBF8AB" w14:textId="77777777" w:rsidR="006B1510" w:rsidRPr="009F380F" w:rsidRDefault="0057691D" w:rsidP="005F2E7C">
            <w:pPr>
              <w:pStyle w:val="WW-Corpsdetexte3"/>
              <w:jc w:val="center"/>
              <w:rPr>
                <w:rFonts w:ascii="Helvetica 45 Light" w:hAnsi="Helvetica 45 Light"/>
                <w:rPrChange w:id="276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77" w:author="Auteur">
                  <w:rPr>
                    <w:rFonts w:ascii="Helvetica 55 Roman" w:hAnsi="Helvetica 55 Roman"/>
                  </w:rPr>
                </w:rPrChange>
              </w:rPr>
              <w:t>déplacement à tort</w:t>
            </w:r>
          </w:p>
        </w:tc>
        <w:tc>
          <w:tcPr>
            <w:tcW w:w="1199" w:type="dxa"/>
            <w:shd w:val="clear" w:color="auto" w:fill="auto"/>
          </w:tcPr>
          <w:p w14:paraId="5A0F6E25" w14:textId="77777777" w:rsidR="006B1510" w:rsidRPr="009F380F" w:rsidRDefault="0088045F" w:rsidP="005F2E7C">
            <w:pPr>
              <w:pStyle w:val="WW-Corpsdetexte3"/>
              <w:jc w:val="right"/>
              <w:rPr>
                <w:rFonts w:ascii="Helvetica 45 Light" w:hAnsi="Helvetica 45 Light"/>
                <w:rPrChange w:id="278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279" w:author="Auteur">
                  <w:rPr>
                    <w:rFonts w:ascii="Helvetica 55 Roman" w:hAnsi="Helvetica 55 Roman"/>
                  </w:rPr>
                </w:rPrChange>
              </w:rPr>
              <w:t>6</w:t>
            </w:r>
            <w:r w:rsidR="00107C97" w:rsidRPr="009F380F">
              <w:rPr>
                <w:rFonts w:ascii="Helvetica 45 Light" w:hAnsi="Helvetica 45 Light"/>
                <w:rPrChange w:id="280" w:author="Auteur">
                  <w:rPr>
                    <w:rFonts w:ascii="Helvetica 55 Roman" w:hAnsi="Helvetica 55 Roman"/>
                  </w:rPr>
                </w:rPrChange>
              </w:rPr>
              <w:t>0</w:t>
            </w:r>
            <w:r w:rsidR="0057691D" w:rsidRPr="009F380F">
              <w:rPr>
                <w:rFonts w:ascii="Helvetica 45 Light" w:hAnsi="Helvetica 45 Light"/>
                <w:rPrChange w:id="281" w:author="Auteur">
                  <w:rPr>
                    <w:rFonts w:ascii="Helvetica 55 Roman" w:hAnsi="Helvetica 55 Roman"/>
                  </w:rPr>
                </w:rPrChange>
              </w:rPr>
              <w:t xml:space="preserve"> €</w:t>
            </w:r>
          </w:p>
        </w:tc>
      </w:tr>
    </w:tbl>
    <w:p w14:paraId="57E10D49" w14:textId="77777777" w:rsidR="009C25D9" w:rsidRPr="009F380F" w:rsidRDefault="009C25D9" w:rsidP="00C1621F">
      <w:pPr>
        <w:rPr>
          <w:b/>
          <w:sz w:val="20"/>
          <w:rPrChange w:id="282" w:author="Auteur">
            <w:rPr>
              <w:rFonts w:ascii="Helvetica 55 Roman" w:hAnsi="Helvetica 55 Roman"/>
              <w:b/>
              <w:sz w:val="20"/>
            </w:rPr>
          </w:rPrChange>
        </w:rPr>
      </w:pPr>
    </w:p>
    <w:p w14:paraId="6FC7847B" w14:textId="77777777" w:rsidR="00E1234A" w:rsidRPr="009F380F" w:rsidRDefault="0046141B" w:rsidP="00E1234A">
      <w:pPr>
        <w:rPr>
          <w:b/>
          <w:sz w:val="20"/>
          <w:rPrChange w:id="283" w:author="Auteur">
            <w:rPr>
              <w:rFonts w:ascii="Helvetica 55 Roman" w:hAnsi="Helvetica 55 Roman"/>
              <w:b/>
              <w:sz w:val="20"/>
            </w:rPr>
          </w:rPrChange>
        </w:rPr>
      </w:pPr>
      <w:bookmarkStart w:id="284" w:name="_Toc343375434"/>
      <w:bookmarkStart w:id="285" w:name="_Toc353486428"/>
      <w:bookmarkStart w:id="286" w:name="_Toc354059947"/>
      <w:ins w:id="287" w:author="Auteur">
        <w:r>
          <w:rPr>
            <w:rFonts w:cs="Arial"/>
            <w:b/>
            <w:sz w:val="20"/>
            <w:szCs w:val="20"/>
          </w:rPr>
          <w:br w:type="page"/>
        </w:r>
      </w:ins>
    </w:p>
    <w:p w14:paraId="54325027" w14:textId="7BAC732E" w:rsidR="009C25D9" w:rsidRPr="000B14D7" w:rsidRDefault="009C25D9" w:rsidP="009F380F">
      <w:pPr>
        <w:pStyle w:val="Titre1"/>
        <w:numPr>
          <w:ilvl w:val="0"/>
          <w:numId w:val="14"/>
        </w:numPr>
        <w:spacing w:before="1080"/>
        <w:jc w:val="left"/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pPrChange w:id="288" w:author="Auteur">
          <w:pPr>
            <w:pStyle w:val="Titre1"/>
            <w:numPr>
              <w:numId w:val="14"/>
            </w:numPr>
            <w:tabs>
              <w:tab w:val="num" w:pos="360"/>
            </w:tabs>
            <w:spacing w:before="720"/>
            <w:ind w:left="360" w:hanging="360"/>
            <w:jc w:val="left"/>
          </w:pPr>
        </w:pPrChange>
      </w:pPr>
      <w:bookmarkStart w:id="289" w:name="_Toc50025383"/>
      <w:bookmarkStart w:id="290" w:name="_Toc30514959"/>
      <w:r w:rsidRPr="000B14D7"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t xml:space="preserve">Pénalités à la charge </w:t>
      </w:r>
      <w:bookmarkEnd w:id="284"/>
      <w:bookmarkEnd w:id="285"/>
      <w:bookmarkEnd w:id="286"/>
      <w:r w:rsidR="008059EF" w:rsidRPr="000B14D7"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t>d</w:t>
      </w:r>
      <w:r w:rsidR="000A5B7C" w:rsidRPr="000B14D7">
        <w:rPr>
          <w:rFonts w:ascii="Helvetica 55 Roman" w:hAnsi="Helvetica 55 Roman"/>
          <w:b w:val="0"/>
          <w:bCs/>
          <w:color w:val="FF0000"/>
          <w:kern w:val="32"/>
          <w:sz w:val="36"/>
          <w:szCs w:val="36"/>
        </w:rPr>
        <w:t xml:space="preserve">e </w:t>
      </w:r>
      <w:del w:id="291" w:author="Auteur">
        <w:r w:rsidR="000030CC">
          <w:rPr>
            <w:rFonts w:ascii="Helvetica 55 Roman" w:hAnsi="Helvetica 55 Roman"/>
            <w:b w:val="0"/>
            <w:bCs/>
            <w:color w:val="FF0000"/>
            <w:kern w:val="32"/>
            <w:sz w:val="36"/>
            <w:szCs w:val="36"/>
          </w:rPr>
          <w:delText>GRAND DAX</w:delText>
        </w:r>
        <w:r w:rsidR="00AD0560" w:rsidRPr="00AD0560">
          <w:rPr>
            <w:rFonts w:ascii="Helvetica 55 Roman" w:hAnsi="Helvetica 55 Roman"/>
            <w:b w:val="0"/>
            <w:bCs/>
            <w:color w:val="FF0000"/>
            <w:kern w:val="32"/>
            <w:sz w:val="36"/>
            <w:szCs w:val="36"/>
          </w:rPr>
          <w:delText xml:space="preserve"> THD</w:delText>
        </w:r>
      </w:del>
      <w:bookmarkEnd w:id="290"/>
      <w:ins w:id="292" w:author="Auteur">
        <w:r w:rsidR="004B3882" w:rsidRPr="000B14D7">
          <w:rPr>
            <w:rFonts w:ascii="Helvetica 55 Roman" w:hAnsi="Helvetica 55 Roman"/>
            <w:b w:val="0"/>
            <w:bCs/>
            <w:color w:val="FF0000"/>
            <w:kern w:val="32"/>
            <w:sz w:val="36"/>
            <w:szCs w:val="36"/>
          </w:rPr>
          <w:t>l’Opérateur d’Immeuble</w:t>
        </w:r>
      </w:ins>
      <w:bookmarkEnd w:id="289"/>
    </w:p>
    <w:p w14:paraId="2939D08B" w14:textId="77777777" w:rsidR="000E40EC" w:rsidRPr="009F380F" w:rsidRDefault="000E40EC" w:rsidP="0046141B">
      <w:pPr>
        <w:rPr>
          <w:rPrChange w:id="293" w:author="Auteur">
            <w:rPr>
              <w:rFonts w:ascii="Helvetica 55 Roman" w:hAnsi="Helvetica 55 Roman"/>
            </w:rPr>
          </w:rPrChange>
        </w:rPr>
      </w:pPr>
    </w:p>
    <w:p w14:paraId="2A023F50" w14:textId="21CBAA0B" w:rsidR="00F94B58" w:rsidRPr="0088045F" w:rsidRDefault="00F94B58" w:rsidP="002737E4">
      <w:pPr>
        <w:pStyle w:val="titre2doc"/>
        <w:numPr>
          <w:ilvl w:val="1"/>
          <w:numId w:val="14"/>
        </w:numPr>
        <w:rPr>
          <w:lang w:val="fr-FR"/>
        </w:rPr>
      </w:pPr>
      <w:bookmarkStart w:id="294" w:name="_Toc343375436"/>
      <w:bookmarkStart w:id="295" w:name="_Toc353486430"/>
      <w:bookmarkStart w:id="296" w:name="_Toc354059949"/>
      <w:bookmarkStart w:id="297" w:name="_Toc50025384"/>
      <w:bookmarkStart w:id="298" w:name="_Toc30514960"/>
      <w:r w:rsidRPr="006B1510">
        <w:rPr>
          <w:lang w:val="fr-FR"/>
        </w:rPr>
        <w:t xml:space="preserve">Pénalités </w:t>
      </w:r>
      <w:r w:rsidR="002737E4">
        <w:rPr>
          <w:lang w:val="fr-FR"/>
        </w:rPr>
        <w:t xml:space="preserve">Construction de CCF par </w:t>
      </w:r>
      <w:bookmarkEnd w:id="294"/>
      <w:bookmarkEnd w:id="295"/>
      <w:bookmarkEnd w:id="296"/>
      <w:del w:id="299" w:author="Auteur">
        <w:r w:rsidR="000030CC">
          <w:rPr>
            <w:lang w:val="fr-FR"/>
          </w:rPr>
          <w:delText>GRAND DAX</w:delText>
        </w:r>
        <w:r w:rsidR="00AD0560">
          <w:rPr>
            <w:lang w:val="fr-FR"/>
          </w:rPr>
          <w:delText xml:space="preserve"> THD</w:delText>
        </w:r>
      </w:del>
      <w:bookmarkEnd w:id="298"/>
      <w:ins w:id="300" w:author="Auteur">
        <w:r w:rsidR="004B3882">
          <w:rPr>
            <w:lang w:val="fr-FR"/>
          </w:rPr>
          <w:t>l’Opérateur d’Immeuble</w:t>
        </w:r>
      </w:ins>
      <w:bookmarkEnd w:id="297"/>
      <w:r w:rsidR="004F51F4" w:rsidRPr="00F94B58">
        <w:rPr>
          <w:lang w:val="fr-FR"/>
        </w:rPr>
        <w:t xml:space="preserve"> </w:t>
      </w:r>
    </w:p>
    <w:p w14:paraId="3343993C" w14:textId="77777777" w:rsidR="00F94B58" w:rsidRPr="009F380F" w:rsidRDefault="00F94B58" w:rsidP="00107C97">
      <w:pPr>
        <w:jc w:val="both"/>
        <w:rPr>
          <w:moveTo w:id="301" w:author="Auteur"/>
          <w:rFonts w:ascii="Helvetica 45 Light" w:hAnsi="Helvetica 45 Light"/>
          <w:sz w:val="20"/>
          <w:rPrChange w:id="302" w:author="Auteur">
            <w:rPr>
              <w:moveTo w:id="303" w:author="Auteur"/>
              <w:rFonts w:ascii="Helvetica 55 Roman" w:hAnsi="Helvetica 55 Roman"/>
              <w:sz w:val="20"/>
            </w:rPr>
          </w:rPrChange>
        </w:rPr>
      </w:pPr>
      <w:moveToRangeStart w:id="304" w:author="Auteur" w:name="move57308657"/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305" w:author="Auteur">
          <w:tblPr>
            <w:tblW w:w="747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5020"/>
        <w:gridCol w:w="2714"/>
        <w:gridCol w:w="1187"/>
        <w:tblGridChange w:id="306">
          <w:tblGrid>
            <w:gridCol w:w="3576"/>
            <w:gridCol w:w="1444"/>
            <w:gridCol w:w="794"/>
            <w:gridCol w:w="1665"/>
            <w:gridCol w:w="255"/>
            <w:gridCol w:w="1187"/>
          </w:tblGrid>
        </w:tblGridChange>
      </w:tblGrid>
      <w:tr w:rsidR="00107C97" w:rsidRPr="005F2E7C" w14:paraId="48DC3868" w14:textId="77777777" w:rsidTr="009F380F">
        <w:trPr>
          <w:trHeight w:val="519"/>
          <w:trPrChange w:id="307" w:author="Auteur">
            <w:trPr>
              <w:gridAfter w:val="0"/>
              <w:trHeight w:val="450"/>
            </w:trPr>
          </w:trPrChange>
        </w:trPr>
        <w:tc>
          <w:tcPr>
            <w:tcW w:w="5020" w:type="dxa"/>
            <w:shd w:val="clear" w:color="auto" w:fill="auto"/>
            <w:tcPrChange w:id="308" w:author="Auteur">
              <w:tcPr>
                <w:tcW w:w="3576" w:type="dxa"/>
                <w:shd w:val="clear" w:color="auto" w:fill="auto"/>
              </w:tcPr>
            </w:tcPrChange>
          </w:tcPr>
          <w:p w14:paraId="435A5CFA" w14:textId="77777777" w:rsidR="00107C97" w:rsidRPr="009F380F" w:rsidRDefault="00107C97" w:rsidP="005F2E7C">
            <w:pPr>
              <w:pStyle w:val="WW-Corpsdetexte3"/>
              <w:jc w:val="center"/>
              <w:rPr>
                <w:moveTo w:id="309" w:author="Auteur"/>
                <w:rFonts w:ascii="Helvetica 45 Light" w:hAnsi="Helvetica 45 Light"/>
                <w:b/>
                <w:rPrChange w:id="310" w:author="Auteur">
                  <w:rPr>
                    <w:moveTo w:id="311" w:author="Auteur"/>
                    <w:rFonts w:ascii="Helvetica 55 Roman" w:hAnsi="Helvetica 55 Roman"/>
                    <w:b/>
                  </w:rPr>
                </w:rPrChange>
              </w:rPr>
            </w:pPr>
            <w:moveTo w:id="312" w:author="Auteur">
              <w:r w:rsidRPr="009F380F">
                <w:rPr>
                  <w:rFonts w:ascii="Helvetica 45 Light" w:hAnsi="Helvetica 45 Light"/>
                  <w:b/>
                  <w:rPrChange w:id="313" w:author="Auteur">
                    <w:rPr>
                      <w:rFonts w:ascii="Helvetica 55 Roman" w:hAnsi="Helvetica 55 Roman"/>
                      <w:b/>
                    </w:rPr>
                  </w:rPrChange>
                </w:rPr>
                <w:t>Libellé prestation</w:t>
              </w:r>
            </w:moveTo>
          </w:p>
        </w:tc>
        <w:tc>
          <w:tcPr>
            <w:tcW w:w="2714" w:type="dxa"/>
            <w:shd w:val="clear" w:color="auto" w:fill="auto"/>
            <w:tcPrChange w:id="314" w:author="Auteur">
              <w:tcPr>
                <w:tcW w:w="2238" w:type="dxa"/>
                <w:gridSpan w:val="2"/>
                <w:shd w:val="clear" w:color="auto" w:fill="auto"/>
              </w:tcPr>
            </w:tcPrChange>
          </w:tcPr>
          <w:p w14:paraId="7CADB5EA" w14:textId="77777777" w:rsidR="00107C97" w:rsidRPr="009F380F" w:rsidRDefault="00107C97" w:rsidP="005F2E7C">
            <w:pPr>
              <w:pStyle w:val="WW-Corpsdetexte3"/>
              <w:jc w:val="center"/>
              <w:rPr>
                <w:moveTo w:id="315" w:author="Auteur"/>
                <w:rFonts w:ascii="Helvetica 45 Light" w:hAnsi="Helvetica 45 Light"/>
                <w:b/>
                <w:rPrChange w:id="316" w:author="Auteur">
                  <w:rPr>
                    <w:moveTo w:id="317" w:author="Auteur"/>
                    <w:rFonts w:ascii="Helvetica 55 Roman" w:hAnsi="Helvetica 55 Roman"/>
                    <w:b/>
                  </w:rPr>
                </w:rPrChange>
              </w:rPr>
            </w:pPr>
            <w:moveTo w:id="318" w:author="Auteur">
              <w:r w:rsidRPr="009F380F">
                <w:rPr>
                  <w:rFonts w:ascii="Helvetica 45 Light" w:hAnsi="Helvetica 45 Light"/>
                  <w:b/>
                  <w:rPrChange w:id="319" w:author="Auteur">
                    <w:rPr>
                      <w:rFonts w:ascii="Helvetica 55 Roman" w:hAnsi="Helvetica 55 Roman"/>
                      <w:b/>
                    </w:rPr>
                  </w:rPrChange>
                </w:rPr>
                <w:t>Unité</w:t>
              </w:r>
            </w:moveTo>
          </w:p>
        </w:tc>
        <w:tc>
          <w:tcPr>
            <w:tcW w:w="1187" w:type="dxa"/>
            <w:shd w:val="clear" w:color="auto" w:fill="CCFFCC"/>
            <w:tcPrChange w:id="320" w:author="Auteur">
              <w:tcPr>
                <w:tcW w:w="1665" w:type="dxa"/>
                <w:shd w:val="clear" w:color="auto" w:fill="CCFFCC"/>
              </w:tcPr>
            </w:tcPrChange>
          </w:tcPr>
          <w:p w14:paraId="2F28BCB5" w14:textId="77777777" w:rsidR="00107C97" w:rsidRPr="009F380F" w:rsidRDefault="00107C97" w:rsidP="005F2E7C">
            <w:pPr>
              <w:pStyle w:val="WW-Corpsdetexte3"/>
              <w:jc w:val="center"/>
              <w:rPr>
                <w:moveTo w:id="321" w:author="Auteur"/>
                <w:rFonts w:ascii="Helvetica 45 Light" w:hAnsi="Helvetica 45 Light"/>
                <w:b/>
                <w:rPrChange w:id="322" w:author="Auteur">
                  <w:rPr>
                    <w:moveTo w:id="323" w:author="Auteur"/>
                    <w:rFonts w:ascii="Helvetica 55 Roman" w:hAnsi="Helvetica 55 Roman"/>
                    <w:b/>
                  </w:rPr>
                </w:rPrChange>
              </w:rPr>
            </w:pPr>
            <w:moveTo w:id="324" w:author="Auteur">
              <w:r w:rsidRPr="009F380F">
                <w:rPr>
                  <w:rFonts w:ascii="Helvetica 45 Light" w:hAnsi="Helvetica 45 Light"/>
                  <w:b/>
                  <w:rPrChange w:id="325" w:author="Auteur">
                    <w:rPr>
                      <w:rFonts w:ascii="Helvetica 55 Roman" w:hAnsi="Helvetica 55 Roman"/>
                      <w:b/>
                    </w:rPr>
                  </w:rPrChange>
                </w:rPr>
                <w:t>Montant unitaire</w:t>
              </w:r>
            </w:moveTo>
          </w:p>
        </w:tc>
      </w:tr>
      <w:moveToRangeEnd w:id="304"/>
      <w:tr w:rsidR="00107C97" w:rsidRPr="00FB6A12" w14:paraId="6C9536D9" w14:textId="77777777" w:rsidTr="00FB6A12">
        <w:trPr>
          <w:trHeight w:val="179"/>
          <w:ins w:id="326" w:author="Auteur"/>
        </w:trPr>
        <w:tc>
          <w:tcPr>
            <w:tcW w:w="5020" w:type="dxa"/>
            <w:shd w:val="clear" w:color="auto" w:fill="auto"/>
          </w:tcPr>
          <w:p w14:paraId="436CC0A7" w14:textId="77777777" w:rsidR="00107C97" w:rsidRPr="00FB6A12" w:rsidRDefault="00C3359F" w:rsidP="004F51F4">
            <w:pPr>
              <w:pStyle w:val="WW-Corpsdetexte3"/>
              <w:jc w:val="both"/>
              <w:rPr>
                <w:ins w:id="327" w:author="Auteur"/>
                <w:rFonts w:ascii="Helvetica 45 Light" w:hAnsi="Helvetica 45 Light" w:cs="Arial"/>
              </w:rPr>
            </w:pPr>
            <w:ins w:id="328" w:author="Auteur">
              <w:r>
                <w:rPr>
                  <w:rFonts w:ascii="Helvetica 45 Light" w:hAnsi="Helvetica 45 Light" w:cs="Arial"/>
                </w:rPr>
                <w:t>p</w:t>
              </w:r>
              <w:r w:rsidR="00107C97" w:rsidRPr="00FB6A12">
                <w:rPr>
                  <w:rFonts w:ascii="Helvetica 45 Light" w:hAnsi="Helvetica 45 Light" w:cs="Arial"/>
                </w:rPr>
                <w:t>énalité</w:t>
              </w:r>
              <w:r>
                <w:rPr>
                  <w:rFonts w:ascii="Helvetica 45 Light" w:hAnsi="Helvetica 45 Light" w:cs="Arial"/>
                </w:rPr>
                <w:t xml:space="preserve"> </w:t>
              </w:r>
              <w:r w:rsidR="006967D4">
                <w:rPr>
                  <w:rFonts w:ascii="Helvetica 45 Light" w:hAnsi="Helvetica 45 Light" w:cs="Arial"/>
                </w:rPr>
                <w:t xml:space="preserve">pour </w:t>
              </w:r>
              <w:r w:rsidR="00107C97" w:rsidRPr="00FB6A12">
                <w:rPr>
                  <w:rFonts w:ascii="Helvetica 45 Light" w:hAnsi="Helvetica 45 Light" w:cs="Arial"/>
                </w:rPr>
                <w:t xml:space="preserve">absence </w:t>
              </w:r>
              <w:r w:rsidR="006967D4">
                <w:rPr>
                  <w:rFonts w:ascii="Helvetica 45 Light" w:hAnsi="Helvetica 45 Light" w:cs="Arial"/>
                </w:rPr>
                <w:t xml:space="preserve">du technicien </w:t>
              </w:r>
              <w:r w:rsidR="008059EF">
                <w:rPr>
                  <w:rFonts w:ascii="Helvetica 45 Light" w:hAnsi="Helvetica 45 Light" w:cs="Arial"/>
                </w:rPr>
                <w:t>d</w:t>
              </w:r>
              <w:r w:rsidR="004F51F4">
                <w:rPr>
                  <w:rFonts w:ascii="Helvetica 45 Light" w:hAnsi="Helvetica 45 Light" w:cs="Arial"/>
                </w:rPr>
                <w:t>e</w:t>
              </w:r>
              <w:r w:rsidR="004B3882">
                <w:rPr>
                  <w:rFonts w:ascii="Helvetica 45 Light" w:hAnsi="Helvetica 45 Light" w:cs="Arial"/>
                </w:rPr>
                <w:t xml:space="preserve"> l’Opérateur d’Immeuble</w:t>
              </w:r>
              <w:r w:rsidR="006967D4">
                <w:rPr>
                  <w:rFonts w:ascii="Helvetica 45 Light" w:hAnsi="Helvetica 45 Light" w:cs="Arial"/>
                </w:rPr>
                <w:t xml:space="preserve"> </w:t>
              </w:r>
              <w:r w:rsidR="006967D4" w:rsidRPr="00FB6A12">
                <w:rPr>
                  <w:rFonts w:ascii="Helvetica 45 Light" w:hAnsi="Helvetica 45 Light" w:cs="Arial"/>
                </w:rPr>
                <w:t>lors du RDV</w:t>
              </w:r>
            </w:ins>
          </w:p>
        </w:tc>
        <w:tc>
          <w:tcPr>
            <w:tcW w:w="2714" w:type="dxa"/>
            <w:shd w:val="clear" w:color="auto" w:fill="auto"/>
          </w:tcPr>
          <w:p w14:paraId="3E279C76" w14:textId="77777777" w:rsidR="00107C97" w:rsidRPr="00FB6A12" w:rsidRDefault="00F94B58" w:rsidP="005F2E7C">
            <w:pPr>
              <w:pStyle w:val="WW-Corpsdetexte3"/>
              <w:jc w:val="center"/>
              <w:rPr>
                <w:ins w:id="329" w:author="Auteur"/>
                <w:rFonts w:ascii="Helvetica 45 Light" w:hAnsi="Helvetica 45 Light" w:cs="Arial"/>
              </w:rPr>
            </w:pPr>
            <w:ins w:id="330" w:author="Auteur">
              <w:r w:rsidRPr="00FB6A12">
                <w:rPr>
                  <w:rFonts w:ascii="Helvetica 45 Light" w:hAnsi="Helvetica 45 Light" w:cs="Arial"/>
                </w:rPr>
                <w:t>Ligne FTTH</w:t>
              </w:r>
            </w:ins>
          </w:p>
        </w:tc>
        <w:tc>
          <w:tcPr>
            <w:tcW w:w="1187" w:type="dxa"/>
            <w:shd w:val="clear" w:color="auto" w:fill="auto"/>
          </w:tcPr>
          <w:p w14:paraId="10AA33E3" w14:textId="77777777" w:rsidR="00107C97" w:rsidRPr="00FB6A12" w:rsidRDefault="00C10867" w:rsidP="00555B89">
            <w:pPr>
              <w:pStyle w:val="WW-Corpsdetexte3"/>
              <w:jc w:val="center"/>
              <w:rPr>
                <w:ins w:id="331" w:author="Auteur"/>
                <w:rFonts w:ascii="Helvetica 45 Light" w:hAnsi="Helvetica 45 Light" w:cs="Arial"/>
              </w:rPr>
            </w:pPr>
            <w:ins w:id="332" w:author="Auteur">
              <w:r>
                <w:rPr>
                  <w:rFonts w:ascii="Helvetica 45 Light" w:hAnsi="Helvetica 45 Light" w:cs="Arial"/>
                </w:rPr>
                <w:t>12</w:t>
              </w:r>
              <w:r w:rsidR="00107C97" w:rsidRPr="00FB6A12">
                <w:rPr>
                  <w:rFonts w:ascii="Helvetica 45 Light" w:hAnsi="Helvetica 45 Light" w:cs="Arial"/>
                </w:rPr>
                <w:t>0,00 €</w:t>
              </w:r>
            </w:ins>
          </w:p>
        </w:tc>
      </w:tr>
    </w:tbl>
    <w:p w14:paraId="1D472511" w14:textId="77777777" w:rsidR="002A7E23" w:rsidRPr="009F380F" w:rsidRDefault="002A7E23" w:rsidP="002A7E23">
      <w:pPr>
        <w:jc w:val="both"/>
        <w:rPr>
          <w:moveFrom w:id="333" w:author="Auteur"/>
          <w:rFonts w:ascii="Helvetica 45 Light" w:hAnsi="Helvetica 45 Light"/>
          <w:sz w:val="20"/>
          <w:rPrChange w:id="334" w:author="Auteur">
            <w:rPr>
              <w:moveFrom w:id="335" w:author="Auteur"/>
              <w:rFonts w:ascii="Helvetica 55 Roman" w:hAnsi="Helvetica 55 Roman"/>
              <w:sz w:val="20"/>
            </w:rPr>
          </w:rPrChange>
        </w:rPr>
      </w:pPr>
      <w:moveFromRangeStart w:id="336" w:author="Auteur" w:name="move57308658"/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337" w:author="Auteur">
          <w:tblPr>
            <w:tblW w:w="932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4812"/>
        <w:gridCol w:w="202"/>
        <w:gridCol w:w="2399"/>
        <w:gridCol w:w="321"/>
        <w:gridCol w:w="858"/>
        <w:gridCol w:w="358"/>
        <w:tblGridChange w:id="338">
          <w:tblGrid>
            <w:gridCol w:w="5014"/>
            <w:gridCol w:w="233"/>
            <w:gridCol w:w="2487"/>
            <w:gridCol w:w="350"/>
            <w:gridCol w:w="866"/>
            <w:gridCol w:w="374"/>
          </w:tblGrid>
        </w:tblGridChange>
      </w:tblGrid>
      <w:tr w:rsidR="002A7E23" w:rsidRPr="00BD43A5" w14:paraId="777B1AB6" w14:textId="77777777" w:rsidTr="009F380F">
        <w:trPr>
          <w:gridAfter w:val="1"/>
          <w:trHeight w:val="480"/>
          <w:trPrChange w:id="339" w:author="Auteur">
            <w:trPr>
              <w:trHeight w:val="526"/>
            </w:trPr>
          </w:trPrChange>
        </w:trPr>
        <w:tc>
          <w:tcPr>
            <w:tcW w:w="5036" w:type="dxa"/>
            <w:shd w:val="clear" w:color="auto" w:fill="auto"/>
            <w:tcPrChange w:id="340" w:author="Auteur">
              <w:tcPr>
                <w:tcW w:w="5247" w:type="dxa"/>
                <w:gridSpan w:val="2"/>
                <w:shd w:val="clear" w:color="auto" w:fill="auto"/>
              </w:tcPr>
            </w:tcPrChange>
          </w:tcPr>
          <w:p w14:paraId="4D65B213" w14:textId="77777777" w:rsidR="002A7E23" w:rsidRPr="009F380F" w:rsidRDefault="002A7E23" w:rsidP="00A24D10">
            <w:pPr>
              <w:pStyle w:val="WW-Corpsdetexte3"/>
              <w:jc w:val="center"/>
              <w:rPr>
                <w:moveFrom w:id="341" w:author="Auteur"/>
                <w:rFonts w:ascii="Helvetica 45 Light" w:hAnsi="Helvetica 45 Light"/>
                <w:b/>
                <w:rPrChange w:id="342" w:author="Auteur">
                  <w:rPr>
                    <w:moveFrom w:id="343" w:author="Auteur"/>
                    <w:rFonts w:ascii="Helvetica 55 Roman" w:hAnsi="Helvetica 55 Roman"/>
                    <w:b/>
                  </w:rPr>
                </w:rPrChange>
              </w:rPr>
            </w:pPr>
            <w:moveFrom w:id="344" w:author="Auteur">
              <w:r w:rsidRPr="009F380F">
                <w:rPr>
                  <w:rFonts w:ascii="Helvetica 45 Light" w:hAnsi="Helvetica 45 Light"/>
                  <w:b/>
                  <w:rPrChange w:id="345" w:author="Auteur">
                    <w:rPr>
                      <w:rFonts w:ascii="Helvetica 55 Roman" w:hAnsi="Helvetica 55 Roman"/>
                      <w:b/>
                    </w:rPr>
                  </w:rPrChange>
                </w:rPr>
                <w:t>Libellé prestation</w:t>
              </w:r>
            </w:moveFrom>
          </w:p>
        </w:tc>
        <w:tc>
          <w:tcPr>
            <w:tcW w:w="2723" w:type="dxa"/>
            <w:gridSpan w:val="2"/>
            <w:shd w:val="clear" w:color="auto" w:fill="auto"/>
            <w:tcPrChange w:id="346" w:author="Auteur">
              <w:tcPr>
                <w:tcW w:w="2837" w:type="dxa"/>
                <w:gridSpan w:val="2"/>
                <w:shd w:val="clear" w:color="auto" w:fill="auto"/>
              </w:tcPr>
            </w:tcPrChange>
          </w:tcPr>
          <w:p w14:paraId="516D65E2" w14:textId="77777777" w:rsidR="002A7E23" w:rsidRPr="009F380F" w:rsidRDefault="002A7E23" w:rsidP="00A24D10">
            <w:pPr>
              <w:pStyle w:val="WW-Corpsdetexte3"/>
              <w:jc w:val="center"/>
              <w:rPr>
                <w:moveFrom w:id="347" w:author="Auteur"/>
                <w:rFonts w:ascii="Helvetica 45 Light" w:hAnsi="Helvetica 45 Light"/>
                <w:b/>
                <w:rPrChange w:id="348" w:author="Auteur">
                  <w:rPr>
                    <w:moveFrom w:id="349" w:author="Auteur"/>
                    <w:rFonts w:ascii="Helvetica 55 Roman" w:hAnsi="Helvetica 55 Roman"/>
                    <w:b/>
                  </w:rPr>
                </w:rPrChange>
              </w:rPr>
            </w:pPr>
            <w:moveFrom w:id="350" w:author="Auteur">
              <w:r w:rsidRPr="009F380F">
                <w:rPr>
                  <w:rFonts w:ascii="Helvetica 45 Light" w:hAnsi="Helvetica 45 Light"/>
                  <w:b/>
                  <w:rPrChange w:id="351" w:author="Auteur">
                    <w:rPr>
                      <w:rFonts w:ascii="Helvetica 55 Roman" w:hAnsi="Helvetica 55 Roman"/>
                      <w:b/>
                    </w:rPr>
                  </w:rPrChange>
                </w:rPr>
                <w:t>Unité</w:t>
              </w:r>
            </w:moveFrom>
          </w:p>
        </w:tc>
        <w:tc>
          <w:tcPr>
            <w:tcW w:w="1191" w:type="dxa"/>
            <w:gridSpan w:val="2"/>
            <w:shd w:val="clear" w:color="auto" w:fill="CCFFCC"/>
            <w:tcPrChange w:id="352" w:author="Auteur">
              <w:tcPr>
                <w:tcW w:w="1240" w:type="dxa"/>
                <w:gridSpan w:val="2"/>
                <w:shd w:val="clear" w:color="auto" w:fill="CCFFCC"/>
              </w:tcPr>
            </w:tcPrChange>
          </w:tcPr>
          <w:p w14:paraId="6CEA66EA" w14:textId="77777777" w:rsidR="002A7E23" w:rsidRPr="009F380F" w:rsidRDefault="002A7E23" w:rsidP="00A24D10">
            <w:pPr>
              <w:pStyle w:val="WW-Corpsdetexte3"/>
              <w:jc w:val="center"/>
              <w:rPr>
                <w:moveFrom w:id="353" w:author="Auteur"/>
                <w:rFonts w:ascii="Helvetica 45 Light" w:hAnsi="Helvetica 45 Light"/>
                <w:b/>
                <w:rPrChange w:id="354" w:author="Auteur">
                  <w:rPr>
                    <w:moveFrom w:id="355" w:author="Auteur"/>
                    <w:rFonts w:ascii="Helvetica 55 Roman" w:hAnsi="Helvetica 55 Roman"/>
                    <w:b/>
                  </w:rPr>
                </w:rPrChange>
              </w:rPr>
            </w:pPr>
            <w:moveFrom w:id="356" w:author="Auteur">
              <w:r w:rsidRPr="009F380F">
                <w:rPr>
                  <w:rFonts w:ascii="Helvetica 45 Light" w:hAnsi="Helvetica 45 Light"/>
                  <w:b/>
                  <w:rPrChange w:id="357" w:author="Auteur">
                    <w:rPr>
                      <w:rFonts w:ascii="Helvetica 55 Roman" w:hAnsi="Helvetica 55 Roman"/>
                      <w:b/>
                    </w:rPr>
                  </w:rPrChange>
                </w:rPr>
                <w:t>Montant unitaire</w:t>
              </w:r>
            </w:moveFrom>
          </w:p>
        </w:tc>
      </w:tr>
      <w:moveFromRangeEnd w:id="336"/>
      <w:tr w:rsidR="00107C97" w:rsidRPr="00E4386B" w14:paraId="2B07C3BD" w14:textId="77777777" w:rsidTr="00321626">
        <w:trPr>
          <w:trHeight w:val="181"/>
          <w:del w:id="358" w:author="Auteur"/>
        </w:trPr>
        <w:tc>
          <w:tcPr>
            <w:tcW w:w="5247" w:type="dxa"/>
            <w:gridSpan w:val="2"/>
            <w:shd w:val="clear" w:color="auto" w:fill="auto"/>
          </w:tcPr>
          <w:p w14:paraId="48BCB420" w14:textId="77777777" w:rsidR="00107C97" w:rsidRPr="00E4386B" w:rsidRDefault="00C3359F" w:rsidP="004F51F4">
            <w:pPr>
              <w:pStyle w:val="WW-Corpsdetexte3"/>
              <w:jc w:val="both"/>
              <w:rPr>
                <w:del w:id="359" w:author="Auteur"/>
                <w:rFonts w:ascii="Helvetica 55 Roman" w:hAnsi="Helvetica 55 Roman" w:cs="Arial"/>
              </w:rPr>
            </w:pPr>
            <w:del w:id="360" w:author="Auteur">
              <w:r w:rsidRPr="00E4386B">
                <w:rPr>
                  <w:rFonts w:ascii="Helvetica 55 Roman" w:hAnsi="Helvetica 55 Roman" w:cs="Arial"/>
                </w:rPr>
                <w:delText>p</w:delText>
              </w:r>
              <w:r w:rsidR="00107C97" w:rsidRPr="00E4386B">
                <w:rPr>
                  <w:rFonts w:ascii="Helvetica 55 Roman" w:hAnsi="Helvetica 55 Roman" w:cs="Arial"/>
                </w:rPr>
                <w:delText>énalité</w:delText>
              </w:r>
              <w:r w:rsidRPr="00E4386B">
                <w:rPr>
                  <w:rFonts w:ascii="Helvetica 55 Roman" w:hAnsi="Helvetica 55 Roman" w:cs="Arial"/>
                </w:rPr>
                <w:delText xml:space="preserve"> </w:delText>
              </w:r>
              <w:r w:rsidR="006967D4" w:rsidRPr="00E4386B">
                <w:rPr>
                  <w:rFonts w:ascii="Helvetica 55 Roman" w:hAnsi="Helvetica 55 Roman" w:cs="Arial"/>
                </w:rPr>
                <w:delText xml:space="preserve">pour </w:delText>
              </w:r>
              <w:r w:rsidR="00107C97" w:rsidRPr="00E4386B">
                <w:rPr>
                  <w:rFonts w:ascii="Helvetica 55 Roman" w:hAnsi="Helvetica 55 Roman" w:cs="Arial"/>
                </w:rPr>
                <w:delText xml:space="preserve">absence </w:delText>
              </w:r>
              <w:r w:rsidR="006967D4" w:rsidRPr="00E4386B">
                <w:rPr>
                  <w:rFonts w:ascii="Helvetica 55 Roman" w:hAnsi="Helvetica 55 Roman" w:cs="Arial"/>
                </w:rPr>
                <w:delText xml:space="preserve">du technicien </w:delText>
              </w:r>
              <w:r w:rsidR="008059EF" w:rsidRPr="00E4386B">
                <w:rPr>
                  <w:rFonts w:ascii="Helvetica 55 Roman" w:hAnsi="Helvetica 55 Roman" w:cs="Arial"/>
                </w:rPr>
                <w:delText>d</w:delText>
              </w:r>
              <w:r w:rsidR="004F51F4" w:rsidRPr="00E4386B">
                <w:rPr>
                  <w:rFonts w:ascii="Helvetica 55 Roman" w:hAnsi="Helvetica 55 Roman" w:cs="Arial"/>
                </w:rPr>
                <w:delText xml:space="preserve">e </w:delText>
              </w:r>
              <w:r w:rsidR="000030CC">
                <w:rPr>
                  <w:rFonts w:ascii="Helvetica 55 Roman" w:hAnsi="Helvetica 55 Roman" w:cs="Arial"/>
                </w:rPr>
                <w:delText>GRAND DAX</w:delText>
              </w:r>
              <w:r w:rsidR="00AD0560">
                <w:rPr>
                  <w:rFonts w:ascii="Helvetica 55 Roman" w:hAnsi="Helvetica 55 Roman" w:cs="Arial"/>
                </w:rPr>
                <w:delText xml:space="preserve"> THD</w:delText>
              </w:r>
              <w:r w:rsidR="006967D4" w:rsidRPr="00E4386B">
                <w:rPr>
                  <w:rFonts w:ascii="Helvetica 55 Roman" w:hAnsi="Helvetica 55 Roman" w:cs="Arial"/>
                </w:rPr>
                <w:delText xml:space="preserve"> lors du </w:delText>
              </w:r>
              <w:r w:rsidR="005E52F7">
                <w:rPr>
                  <w:rFonts w:ascii="Helvetica 55 Roman" w:hAnsi="Helvetica 55 Roman" w:cs="Arial"/>
                </w:rPr>
                <w:delText>rendez-vous</w:delText>
              </w:r>
              <w:r w:rsidR="005E52F7" w:rsidRPr="00E4386B">
                <w:rPr>
                  <w:rFonts w:ascii="Helvetica 55 Roman" w:hAnsi="Helvetica 55 Roman" w:cs="Arial"/>
                </w:rPr>
                <w:delText xml:space="preserve"> </w:delText>
              </w:r>
              <w:r w:rsidR="00946A43" w:rsidRPr="00E4386B">
                <w:rPr>
                  <w:rFonts w:ascii="Helvetica 55 Roman" w:hAnsi="Helvetica 55 Roman" w:cs="Arial"/>
                </w:rPr>
                <w:delText>de construction du CCF</w:delText>
              </w:r>
            </w:del>
          </w:p>
        </w:tc>
        <w:tc>
          <w:tcPr>
            <w:tcW w:w="2837" w:type="dxa"/>
            <w:gridSpan w:val="2"/>
            <w:shd w:val="clear" w:color="auto" w:fill="auto"/>
          </w:tcPr>
          <w:p w14:paraId="0A56FAC8" w14:textId="77777777" w:rsidR="00107C97" w:rsidRPr="00E4386B" w:rsidRDefault="00F94B58" w:rsidP="005F2E7C">
            <w:pPr>
              <w:pStyle w:val="WW-Corpsdetexte3"/>
              <w:jc w:val="center"/>
              <w:rPr>
                <w:del w:id="361" w:author="Auteur"/>
                <w:rFonts w:ascii="Helvetica 55 Roman" w:hAnsi="Helvetica 55 Roman" w:cs="Arial"/>
              </w:rPr>
            </w:pPr>
            <w:del w:id="362" w:author="Auteur">
              <w:r w:rsidRPr="00E4386B">
                <w:rPr>
                  <w:rFonts w:ascii="Helvetica 55 Roman" w:hAnsi="Helvetica 55 Roman" w:cs="Arial"/>
                </w:rPr>
                <w:delText>Ligne FTTH</w:delText>
              </w:r>
            </w:del>
          </w:p>
        </w:tc>
        <w:tc>
          <w:tcPr>
            <w:tcW w:w="1240" w:type="dxa"/>
            <w:gridSpan w:val="2"/>
            <w:shd w:val="clear" w:color="auto" w:fill="auto"/>
          </w:tcPr>
          <w:p w14:paraId="45DF8540" w14:textId="77777777" w:rsidR="00107C97" w:rsidRPr="00E4386B" w:rsidRDefault="00C10867" w:rsidP="00555B89">
            <w:pPr>
              <w:pStyle w:val="WW-Corpsdetexte3"/>
              <w:jc w:val="center"/>
              <w:rPr>
                <w:del w:id="363" w:author="Auteur"/>
                <w:rFonts w:ascii="Helvetica 55 Roman" w:hAnsi="Helvetica 55 Roman" w:cs="Arial"/>
              </w:rPr>
            </w:pPr>
            <w:del w:id="364" w:author="Auteur">
              <w:r w:rsidRPr="00E4386B">
                <w:rPr>
                  <w:rFonts w:ascii="Helvetica 55 Roman" w:hAnsi="Helvetica 55 Roman" w:cs="Arial"/>
                </w:rPr>
                <w:delText>12</w:delText>
              </w:r>
              <w:r w:rsidR="00107C97" w:rsidRPr="00E4386B">
                <w:rPr>
                  <w:rFonts w:ascii="Helvetica 55 Roman" w:hAnsi="Helvetica 55 Roman" w:cs="Arial"/>
                </w:rPr>
                <w:delText>0,00 €</w:delText>
              </w:r>
            </w:del>
          </w:p>
        </w:tc>
      </w:tr>
    </w:tbl>
    <w:p w14:paraId="33660331" w14:textId="77777777" w:rsidR="002A7E23" w:rsidRPr="009F380F" w:rsidRDefault="002A7E23" w:rsidP="007E46EC">
      <w:pPr>
        <w:rPr>
          <w:rPrChange w:id="365" w:author="Auteur">
            <w:rPr>
              <w:rFonts w:ascii="Helvetica 55 Roman" w:hAnsi="Helvetica 55 Roman"/>
            </w:rPr>
          </w:rPrChange>
        </w:rPr>
      </w:pPr>
    </w:p>
    <w:p w14:paraId="6B95390D" w14:textId="77777777" w:rsidR="00397F9D" w:rsidRDefault="00397F9D" w:rsidP="00397F9D">
      <w:pPr>
        <w:pStyle w:val="titre2doc"/>
        <w:numPr>
          <w:ilvl w:val="1"/>
          <w:numId w:val="14"/>
        </w:numPr>
        <w:rPr>
          <w:lang w:val="fr-FR"/>
        </w:rPr>
      </w:pPr>
      <w:bookmarkStart w:id="366" w:name="_Toc50025385"/>
      <w:bookmarkStart w:id="367" w:name="_Toc30514961"/>
      <w:r w:rsidRPr="00397F9D">
        <w:rPr>
          <w:lang w:val="fr-FR"/>
        </w:rPr>
        <w:t>Pénalités relatives à la qualité de service sur les commandes de Lignes FTTH</w:t>
      </w:r>
      <w:bookmarkEnd w:id="366"/>
      <w:bookmarkEnd w:id="367"/>
    </w:p>
    <w:p w14:paraId="56BAA826" w14:textId="77777777" w:rsidR="00397F9D" w:rsidRPr="009F380F" w:rsidRDefault="00397F9D" w:rsidP="00397F9D">
      <w:pPr>
        <w:jc w:val="both"/>
        <w:rPr>
          <w:rFonts w:ascii="Helvetica 45 Light" w:hAnsi="Helvetica 45 Light"/>
          <w:sz w:val="20"/>
          <w:rPrChange w:id="368" w:author="Auteur">
            <w:rPr>
              <w:rFonts w:ascii="Helvetica 55 Roman" w:hAnsi="Helvetica 55 Roman"/>
              <w:sz w:val="20"/>
            </w:rPr>
          </w:rPrChange>
        </w:rPr>
      </w:pPr>
    </w:p>
    <w:p w14:paraId="51D1A088" w14:textId="63ECFB2E" w:rsidR="000E40EC" w:rsidRPr="009F380F" w:rsidRDefault="000E40EC" w:rsidP="000E40EC">
      <w:pPr>
        <w:jc w:val="both"/>
        <w:rPr>
          <w:rFonts w:ascii="Helvetica 45 Light" w:hAnsi="Helvetica 45 Light"/>
          <w:sz w:val="20"/>
          <w:rPrChange w:id="369" w:author="Auteur">
            <w:rPr>
              <w:rFonts w:ascii="Helvetica 55 Roman" w:hAnsi="Helvetica 55 Roman"/>
              <w:sz w:val="20"/>
            </w:rPr>
          </w:rPrChange>
        </w:rPr>
      </w:pPr>
      <w:r w:rsidRPr="009F380F">
        <w:rPr>
          <w:rFonts w:ascii="Helvetica 45 Light" w:hAnsi="Helvetica 45 Light"/>
          <w:sz w:val="20"/>
          <w:rPrChange w:id="370" w:author="Auteur">
            <w:rPr>
              <w:rFonts w:ascii="Helvetica 55 Roman" w:hAnsi="Helvetica 55 Roman"/>
              <w:sz w:val="20"/>
            </w:rPr>
          </w:rPrChange>
        </w:rPr>
        <w:t xml:space="preserve">Lorsque des pénalités sont dues par </w:t>
      </w:r>
      <w:del w:id="371" w:author="Auteur">
        <w:r w:rsidR="000030CC">
          <w:rPr>
            <w:rFonts w:ascii="Helvetica 55 Roman" w:hAnsi="Helvetica 55 Roman" w:cs="Arial"/>
            <w:bCs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bCs/>
            <w:sz w:val="20"/>
            <w:szCs w:val="20"/>
          </w:rPr>
          <w:delText xml:space="preserve"> THD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, </w:delText>
        </w:r>
        <w:r w:rsidR="000030CC">
          <w:rPr>
            <w:rFonts w:ascii="Helvetica 55 Roman" w:hAnsi="Helvetica 55 Roman" w:cs="Arial"/>
            <w:bCs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bCs/>
            <w:sz w:val="20"/>
            <w:szCs w:val="20"/>
          </w:rPr>
          <w:delText xml:space="preserve"> THD</w:delText>
        </w:r>
      </w:del>
      <w:ins w:id="372" w:author="Auteur">
        <w:r w:rsidR="004B3882">
          <w:rPr>
            <w:rFonts w:ascii="Helvetica 45 Light" w:hAnsi="Helvetica 45 Light" w:cs="Arial"/>
            <w:bCs/>
            <w:sz w:val="20"/>
            <w:szCs w:val="20"/>
          </w:rPr>
          <w:t>l’Opérateur d’Immeuble</w:t>
        </w:r>
        <w:r w:rsidRPr="00397F9D">
          <w:rPr>
            <w:rFonts w:ascii="Helvetica 45 Light" w:hAnsi="Helvetica 45 Light" w:cs="Arial"/>
            <w:bCs/>
            <w:sz w:val="20"/>
            <w:szCs w:val="20"/>
          </w:rPr>
          <w:t xml:space="preserve">, </w:t>
        </w:r>
        <w:r w:rsidR="004B3882">
          <w:rPr>
            <w:rFonts w:ascii="Helvetica 45 Light" w:hAnsi="Helvetica 45 Light" w:cs="Arial"/>
            <w:bCs/>
            <w:sz w:val="20"/>
            <w:szCs w:val="20"/>
          </w:rPr>
          <w:t>l’Opérateur d’Immeuble</w:t>
        </w:r>
      </w:ins>
      <w:r w:rsidRPr="009F380F">
        <w:rPr>
          <w:rFonts w:ascii="Helvetica 45 Light" w:hAnsi="Helvetica 45 Light"/>
          <w:sz w:val="20"/>
          <w:rPrChange w:id="373" w:author="Auteur">
            <w:rPr>
              <w:rFonts w:ascii="Helvetica 55 Roman" w:hAnsi="Helvetica 55 Roman"/>
              <w:sz w:val="20"/>
            </w:rPr>
          </w:rPrChange>
        </w:rPr>
        <w:t xml:space="preserve"> émet un avoir correspondant à leur montant.</w:t>
      </w:r>
    </w:p>
    <w:p w14:paraId="72085C5E" w14:textId="77777777" w:rsidR="000E40EC" w:rsidRPr="009F380F" w:rsidRDefault="000E40EC" w:rsidP="00397F9D">
      <w:pPr>
        <w:jc w:val="both"/>
        <w:rPr>
          <w:rFonts w:ascii="Helvetica 45 Light" w:hAnsi="Helvetica 45 Light"/>
          <w:sz w:val="20"/>
          <w:rPrChange w:id="374" w:author="Auteur">
            <w:rPr>
              <w:rFonts w:ascii="Helvetica 55 Roman" w:hAnsi="Helvetica 55 Roman"/>
              <w:sz w:val="20"/>
            </w:rPr>
          </w:rPrChange>
        </w:rPr>
      </w:pPr>
    </w:p>
    <w:p w14:paraId="45CC6F9E" w14:textId="77777777" w:rsidR="00397F9D" w:rsidRPr="009F380F" w:rsidRDefault="00397F9D" w:rsidP="00397F9D">
      <w:pPr>
        <w:jc w:val="both"/>
        <w:rPr>
          <w:rFonts w:ascii="Helvetica 45 Light" w:hAnsi="Helvetica 45 Light"/>
          <w:sz w:val="20"/>
          <w:rPrChange w:id="375" w:author="Auteur">
            <w:rPr>
              <w:rFonts w:ascii="Helvetica 55 Roman" w:hAnsi="Helvetica 55 Roman"/>
              <w:sz w:val="20"/>
            </w:rPr>
          </w:rPrChange>
        </w:rPr>
      </w:pPr>
      <w:r w:rsidRPr="009F380F">
        <w:rPr>
          <w:rFonts w:ascii="Helvetica 45 Light" w:hAnsi="Helvetica 45 Light"/>
          <w:sz w:val="20"/>
          <w:rPrChange w:id="376" w:author="Auteur">
            <w:rPr>
              <w:rFonts w:ascii="Helvetica 55 Roman" w:hAnsi="Helvetica 55 Roman"/>
              <w:sz w:val="20"/>
            </w:rPr>
          </w:rPrChange>
        </w:rPr>
        <w:t xml:space="preserve">Pénalités de base : </w:t>
      </w:r>
    </w:p>
    <w:p w14:paraId="4EE2E8C6" w14:textId="77777777" w:rsidR="00397F9D" w:rsidRDefault="00397F9D" w:rsidP="00397F9D">
      <w:pPr>
        <w:jc w:val="both"/>
        <w:rPr>
          <w:ins w:id="377" w:author="Auteur"/>
          <w:rFonts w:ascii="Helvetica 45 Light" w:hAnsi="Helvetica 45 Light" w:cs="Arial"/>
          <w:bCs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276"/>
        <w:gridCol w:w="1950"/>
      </w:tblGrid>
      <w:tr w:rsidR="00397F9D" w:rsidRPr="005F2E7C" w14:paraId="1BDFE938" w14:textId="77777777" w:rsidTr="007447FC">
        <w:trPr>
          <w:trHeight w:val="519"/>
        </w:trPr>
        <w:tc>
          <w:tcPr>
            <w:tcW w:w="4576" w:type="dxa"/>
            <w:shd w:val="clear" w:color="auto" w:fill="auto"/>
          </w:tcPr>
          <w:p w14:paraId="7208CEBD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378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379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1486" w:type="dxa"/>
            <w:shd w:val="clear" w:color="auto" w:fill="auto"/>
          </w:tcPr>
          <w:p w14:paraId="56F02E8E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380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381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1276" w:type="dxa"/>
            <w:shd w:val="clear" w:color="auto" w:fill="CCFFCC"/>
          </w:tcPr>
          <w:p w14:paraId="5736EE34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382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383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  <w:tc>
          <w:tcPr>
            <w:tcW w:w="1950" w:type="dxa"/>
            <w:shd w:val="clear" w:color="auto" w:fill="CCFFCC"/>
          </w:tcPr>
          <w:p w14:paraId="715D1AF4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384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385" w:author="Auteur">
                  <w:rPr>
                    <w:rFonts w:ascii="Helvetica 55 Roman" w:hAnsi="Helvetica 55 Roman"/>
                    <w:b/>
                  </w:rPr>
                </w:rPrChange>
              </w:rPr>
              <w:t>Plafond</w:t>
            </w:r>
          </w:p>
        </w:tc>
      </w:tr>
      <w:tr w:rsidR="00397F9D" w:rsidRPr="00FB6A12" w14:paraId="42A8AC57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7802D671" w14:textId="77777777" w:rsidR="00397F9D" w:rsidRPr="009F380F" w:rsidRDefault="00397F9D" w:rsidP="007447FC">
            <w:pPr>
              <w:pStyle w:val="WW-Corpsdetexte3"/>
              <w:jc w:val="both"/>
              <w:rPr>
                <w:rFonts w:ascii="Helvetica 45 Light" w:hAnsi="Helvetica 45 Light"/>
                <w:rPrChange w:id="386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87" w:author="Auteur">
                  <w:rPr>
                    <w:rFonts w:ascii="Helvetica 55 Roman" w:hAnsi="Helvetica 55 Roman"/>
                  </w:rPr>
                </w:rPrChange>
              </w:rPr>
              <w:t>Pénalité de retard sur le compte-rendu de commande de Ligne FTTH</w:t>
            </w:r>
          </w:p>
        </w:tc>
        <w:tc>
          <w:tcPr>
            <w:tcW w:w="1486" w:type="dxa"/>
            <w:shd w:val="clear" w:color="auto" w:fill="auto"/>
          </w:tcPr>
          <w:p w14:paraId="1FE9A9BC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388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89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62214E5D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39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91" w:author="Auteur">
                  <w:rPr>
                    <w:rFonts w:ascii="Helvetica 55 Roman" w:hAnsi="Helvetica 55 Roman"/>
                  </w:rPr>
                </w:rPrChange>
              </w:rPr>
              <w:t xml:space="preserve">X*1,00 € </w:t>
            </w:r>
          </w:p>
        </w:tc>
        <w:tc>
          <w:tcPr>
            <w:tcW w:w="1950" w:type="dxa"/>
          </w:tcPr>
          <w:p w14:paraId="32C8210D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392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93" w:author="Auteur">
                  <w:rPr>
                    <w:rFonts w:ascii="Helvetica 55 Roman" w:hAnsi="Helvetica 55 Roman"/>
                  </w:rPr>
                </w:rPrChange>
              </w:rPr>
              <w:t>20,00 €</w:t>
            </w:r>
          </w:p>
        </w:tc>
      </w:tr>
      <w:tr w:rsidR="00397F9D" w:rsidRPr="00FB6A12" w14:paraId="4BC0218C" w14:textId="77777777" w:rsidTr="007447FC">
        <w:trPr>
          <w:trHeight w:val="179"/>
        </w:trPr>
        <w:tc>
          <w:tcPr>
            <w:tcW w:w="4576" w:type="dxa"/>
            <w:shd w:val="clear" w:color="auto" w:fill="auto"/>
          </w:tcPr>
          <w:p w14:paraId="5BE85D6C" w14:textId="77777777" w:rsidR="00397F9D" w:rsidRPr="009F380F" w:rsidRDefault="00397F9D" w:rsidP="007447FC">
            <w:pPr>
              <w:pStyle w:val="WW-Corpsdetexte3"/>
              <w:jc w:val="both"/>
              <w:rPr>
                <w:rFonts w:ascii="Helvetica 45 Light" w:hAnsi="Helvetica 45 Light"/>
                <w:rPrChange w:id="394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95" w:author="Auteur">
                  <w:rPr>
                    <w:rFonts w:ascii="Helvetica 55 Roman" w:hAnsi="Helvetica 55 Roman"/>
                  </w:rPr>
                </w:rPrChange>
              </w:rPr>
              <w:t>Pénalité de retard sur le compte-rendu de mise à disposition –</w:t>
            </w:r>
            <w:ins w:id="396" w:author="Auteur">
              <w:r w:rsidR="00162A9C">
                <w:rPr>
                  <w:rFonts w:ascii="Helvetica 45 Light" w:hAnsi="Helvetica 45 Light" w:cs="Arial"/>
                </w:rPr>
                <w:t xml:space="preserve"> </w:t>
              </w:r>
            </w:ins>
            <w:r w:rsidRPr="009F380F">
              <w:rPr>
                <w:rFonts w:ascii="Helvetica 45 Light" w:hAnsi="Helvetica 45 Light"/>
                <w:rPrChange w:id="397" w:author="Auteur">
                  <w:rPr>
                    <w:rFonts w:ascii="Helvetica 55 Roman" w:hAnsi="Helvetica 55 Roman"/>
                  </w:rPr>
                </w:rPrChange>
              </w:rPr>
              <w:t>Ligne FTTH existante</w:t>
            </w:r>
          </w:p>
        </w:tc>
        <w:tc>
          <w:tcPr>
            <w:tcW w:w="1486" w:type="dxa"/>
            <w:shd w:val="clear" w:color="auto" w:fill="auto"/>
          </w:tcPr>
          <w:p w14:paraId="7C54CD93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398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399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</w:p>
        </w:tc>
        <w:tc>
          <w:tcPr>
            <w:tcW w:w="1276" w:type="dxa"/>
            <w:shd w:val="clear" w:color="auto" w:fill="auto"/>
          </w:tcPr>
          <w:p w14:paraId="5C5F7C55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40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01" w:author="Auteur">
                  <w:rPr>
                    <w:rFonts w:ascii="Helvetica 55 Roman" w:hAnsi="Helvetica 55 Roman"/>
                  </w:rPr>
                </w:rPrChange>
              </w:rPr>
              <w:t>X*1,00 €</w:t>
            </w:r>
          </w:p>
        </w:tc>
        <w:tc>
          <w:tcPr>
            <w:tcW w:w="1950" w:type="dxa"/>
          </w:tcPr>
          <w:p w14:paraId="5631B380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402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03" w:author="Auteur">
                  <w:rPr>
                    <w:rFonts w:ascii="Helvetica 55 Roman" w:hAnsi="Helvetica 55 Roman"/>
                  </w:rPr>
                </w:rPrChange>
              </w:rPr>
              <w:t>20,00 €</w:t>
            </w:r>
          </w:p>
        </w:tc>
      </w:tr>
    </w:tbl>
    <w:p w14:paraId="24D3CEDA" w14:textId="77777777" w:rsidR="00397F9D" w:rsidRPr="009F380F" w:rsidRDefault="00397F9D" w:rsidP="00397F9D">
      <w:pPr>
        <w:jc w:val="both"/>
        <w:rPr>
          <w:rFonts w:ascii="Helvetica 45 Light" w:hAnsi="Helvetica 45 Light"/>
          <w:sz w:val="20"/>
          <w:rPrChange w:id="404" w:author="Auteur">
            <w:rPr>
              <w:rFonts w:ascii="Helvetica 55 Roman" w:hAnsi="Helvetica 55 Roman"/>
              <w:sz w:val="20"/>
            </w:rPr>
          </w:rPrChange>
        </w:rPr>
      </w:pPr>
      <w:r w:rsidRPr="009F380F">
        <w:rPr>
          <w:rFonts w:ascii="Helvetica 45 Light" w:hAnsi="Helvetica 45 Light"/>
          <w:sz w:val="20"/>
          <w:rPrChange w:id="405" w:author="Auteur">
            <w:rPr>
              <w:rFonts w:ascii="Helvetica 55 Roman" w:hAnsi="Helvetica 55 Roman"/>
              <w:sz w:val="20"/>
            </w:rPr>
          </w:rPrChange>
        </w:rPr>
        <w:t>avec X = nombre de Jours Ouvrés de retard.</w:t>
      </w:r>
    </w:p>
    <w:p w14:paraId="6CB3569C" w14:textId="77777777" w:rsidR="00397F9D" w:rsidRPr="009F380F" w:rsidRDefault="00397F9D" w:rsidP="00397F9D">
      <w:pPr>
        <w:jc w:val="both"/>
        <w:rPr>
          <w:rFonts w:ascii="Helvetica 45 Light" w:hAnsi="Helvetica 45 Light"/>
          <w:sz w:val="20"/>
          <w:rPrChange w:id="406" w:author="Auteur">
            <w:rPr>
              <w:rFonts w:ascii="Helvetica 55 Roman" w:hAnsi="Helvetica 55 Roman"/>
              <w:sz w:val="20"/>
            </w:rPr>
          </w:rPrChange>
        </w:rPr>
      </w:pPr>
    </w:p>
    <w:p w14:paraId="370EA193" w14:textId="156D0588" w:rsidR="00397F9D" w:rsidRPr="00397F9D" w:rsidRDefault="00397F9D" w:rsidP="00397F9D">
      <w:pPr>
        <w:jc w:val="both"/>
        <w:rPr>
          <w:ins w:id="407" w:author="Auteur"/>
          <w:rFonts w:ascii="Helvetica 45 Light" w:hAnsi="Helvetica 45 Light" w:cs="Arial"/>
          <w:bCs/>
          <w:sz w:val="20"/>
          <w:szCs w:val="20"/>
        </w:rPr>
      </w:pPr>
      <w:r w:rsidRPr="009F380F">
        <w:rPr>
          <w:rFonts w:ascii="Helvetica 45 Light" w:hAnsi="Helvetica 45 Light"/>
          <w:sz w:val="20"/>
          <w:rPrChange w:id="408" w:author="Auteur">
            <w:rPr>
              <w:rFonts w:ascii="Helvetica 55 Roman" w:hAnsi="Helvetica 55 Roman"/>
              <w:sz w:val="20"/>
            </w:rPr>
          </w:rPrChange>
        </w:rPr>
        <w:t>Pénalités de retard additionnelles pour les comptes</w:t>
      </w:r>
      <w:del w:id="409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>-</w:delText>
        </w:r>
      </w:del>
      <w:ins w:id="410" w:author="Auteur">
        <w:r w:rsidR="00162A9C">
          <w:rPr>
            <w:rFonts w:ascii="Helvetica 45 Light" w:hAnsi="Helvetica 45 Light" w:cs="Arial"/>
            <w:bCs/>
            <w:sz w:val="20"/>
            <w:szCs w:val="20"/>
          </w:rPr>
          <w:t xml:space="preserve"> </w:t>
        </w:r>
      </w:ins>
      <w:r w:rsidRPr="009F380F">
        <w:rPr>
          <w:rFonts w:ascii="Helvetica 45 Light" w:hAnsi="Helvetica 45 Light"/>
          <w:sz w:val="20"/>
          <w:rPrChange w:id="411" w:author="Auteur">
            <w:rPr>
              <w:rFonts w:ascii="Helvetica 55 Roman" w:hAnsi="Helvetica 55 Roman"/>
              <w:sz w:val="20"/>
            </w:rPr>
          </w:rPrChange>
        </w:rPr>
        <w:t xml:space="preserve">rendus livrés avec plus de 20 Jours Ouvrés de retard : </w:t>
      </w:r>
    </w:p>
    <w:p w14:paraId="47594477" w14:textId="77777777" w:rsidR="00397F9D" w:rsidRPr="009F380F" w:rsidRDefault="00397F9D" w:rsidP="00397F9D">
      <w:pPr>
        <w:jc w:val="both"/>
        <w:rPr>
          <w:rFonts w:ascii="Helvetica 45 Light" w:hAnsi="Helvetica 45 Light"/>
          <w:sz w:val="20"/>
          <w:rPrChange w:id="412" w:author="Auteur">
            <w:rPr>
              <w:rFonts w:ascii="Helvetica 55 Roman" w:hAnsi="Helvetica 55 Roman"/>
              <w:sz w:val="20"/>
            </w:rPr>
          </w:rPrChange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413" w:author="Auteur">
          <w:tblPr>
            <w:tblW w:w="9392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4576"/>
        <w:gridCol w:w="1486"/>
        <w:gridCol w:w="1276"/>
        <w:tblGridChange w:id="414">
          <w:tblGrid>
            <w:gridCol w:w="5857"/>
            <w:gridCol w:w="1902"/>
            <w:gridCol w:w="1633"/>
          </w:tblGrid>
        </w:tblGridChange>
      </w:tblGrid>
      <w:tr w:rsidR="00397F9D" w:rsidRPr="005F2E7C" w14:paraId="23D3CA62" w14:textId="77777777" w:rsidTr="009F380F">
        <w:trPr>
          <w:trHeight w:val="519"/>
          <w:trPrChange w:id="415" w:author="Auteur">
            <w:trPr>
              <w:trHeight w:val="375"/>
            </w:trPr>
          </w:trPrChange>
        </w:trPr>
        <w:tc>
          <w:tcPr>
            <w:tcW w:w="4576" w:type="dxa"/>
            <w:shd w:val="clear" w:color="auto" w:fill="auto"/>
            <w:tcPrChange w:id="416" w:author="Auteur">
              <w:tcPr>
                <w:tcW w:w="5857" w:type="dxa"/>
                <w:shd w:val="clear" w:color="auto" w:fill="auto"/>
              </w:tcPr>
            </w:tcPrChange>
          </w:tcPr>
          <w:p w14:paraId="46A46EAF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417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418" w:author="Auteur">
                  <w:rPr>
                    <w:rFonts w:ascii="Helvetica 55 Roman" w:hAnsi="Helvetica 55 Roman"/>
                    <w:b/>
                  </w:rPr>
                </w:rPrChange>
              </w:rPr>
              <w:t>Libellé prestation</w:t>
            </w:r>
          </w:p>
        </w:tc>
        <w:tc>
          <w:tcPr>
            <w:tcW w:w="1486" w:type="dxa"/>
            <w:shd w:val="clear" w:color="auto" w:fill="auto"/>
            <w:tcPrChange w:id="419" w:author="Auteur">
              <w:tcPr>
                <w:tcW w:w="1902" w:type="dxa"/>
                <w:shd w:val="clear" w:color="auto" w:fill="auto"/>
              </w:tcPr>
            </w:tcPrChange>
          </w:tcPr>
          <w:p w14:paraId="2D37072B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420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421" w:author="Auteur">
                  <w:rPr>
                    <w:rFonts w:ascii="Helvetica 55 Roman" w:hAnsi="Helvetica 55 Roman"/>
                    <w:b/>
                  </w:rPr>
                </w:rPrChange>
              </w:rPr>
              <w:t>Unité</w:t>
            </w:r>
          </w:p>
        </w:tc>
        <w:tc>
          <w:tcPr>
            <w:tcW w:w="1276" w:type="dxa"/>
            <w:shd w:val="clear" w:color="auto" w:fill="CCFFCC"/>
            <w:tcPrChange w:id="422" w:author="Auteur">
              <w:tcPr>
                <w:tcW w:w="1633" w:type="dxa"/>
                <w:shd w:val="clear" w:color="auto" w:fill="CCFFCC"/>
              </w:tcPr>
            </w:tcPrChange>
          </w:tcPr>
          <w:p w14:paraId="331ABD0F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b/>
                <w:rPrChange w:id="423" w:author="Auteur">
                  <w:rPr>
                    <w:rFonts w:ascii="Helvetica 55 Roman" w:hAnsi="Helvetica 55 Roman"/>
                    <w:b/>
                  </w:rPr>
                </w:rPrChange>
              </w:rPr>
            </w:pPr>
            <w:r w:rsidRPr="009F380F">
              <w:rPr>
                <w:rFonts w:ascii="Helvetica 45 Light" w:hAnsi="Helvetica 45 Light"/>
                <w:b/>
                <w:rPrChange w:id="424" w:author="Auteur">
                  <w:rPr>
                    <w:rFonts w:ascii="Helvetica 55 Roman" w:hAnsi="Helvetica 55 Roman"/>
                    <w:b/>
                  </w:rPr>
                </w:rPrChange>
              </w:rPr>
              <w:t>Montant unitaire</w:t>
            </w:r>
          </w:p>
        </w:tc>
      </w:tr>
      <w:tr w:rsidR="00397F9D" w:rsidRPr="00FB6A12" w14:paraId="3D7C8EF7" w14:textId="77777777" w:rsidTr="009F380F">
        <w:trPr>
          <w:trHeight w:val="179"/>
          <w:trPrChange w:id="425" w:author="Auteur">
            <w:trPr>
              <w:trHeight w:val="129"/>
            </w:trPr>
          </w:trPrChange>
        </w:trPr>
        <w:tc>
          <w:tcPr>
            <w:tcW w:w="4576" w:type="dxa"/>
            <w:shd w:val="clear" w:color="auto" w:fill="auto"/>
            <w:tcPrChange w:id="426" w:author="Auteur">
              <w:tcPr>
                <w:tcW w:w="5857" w:type="dxa"/>
                <w:shd w:val="clear" w:color="auto" w:fill="auto"/>
              </w:tcPr>
            </w:tcPrChange>
          </w:tcPr>
          <w:p w14:paraId="0F07D497" w14:textId="77777777" w:rsidR="00397F9D" w:rsidRPr="009F380F" w:rsidRDefault="00397F9D" w:rsidP="007447FC">
            <w:pPr>
              <w:pStyle w:val="WW-Corpsdetexte3"/>
              <w:jc w:val="both"/>
              <w:rPr>
                <w:rFonts w:ascii="Helvetica 45 Light" w:hAnsi="Helvetica 45 Light"/>
                <w:rPrChange w:id="427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28" w:author="Auteur">
                  <w:rPr>
                    <w:rFonts w:ascii="Helvetica 55 Roman" w:hAnsi="Helvetica 55 Roman"/>
                  </w:rPr>
                </w:rPrChange>
              </w:rPr>
              <w:t xml:space="preserve">Pénalité forfaitaire de retard sur le compte-rendu de commande de Ligne FTTH – retard de plus de 20 Jours Ouvrés </w:t>
            </w:r>
          </w:p>
        </w:tc>
        <w:tc>
          <w:tcPr>
            <w:tcW w:w="1486" w:type="dxa"/>
            <w:shd w:val="clear" w:color="auto" w:fill="auto"/>
            <w:tcPrChange w:id="429" w:author="Auteur">
              <w:tcPr>
                <w:tcW w:w="1902" w:type="dxa"/>
                <w:shd w:val="clear" w:color="auto" w:fill="auto"/>
              </w:tcPr>
            </w:tcPrChange>
          </w:tcPr>
          <w:p w14:paraId="3A73672B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43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31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</w:p>
        </w:tc>
        <w:tc>
          <w:tcPr>
            <w:tcW w:w="1276" w:type="dxa"/>
            <w:shd w:val="clear" w:color="auto" w:fill="auto"/>
            <w:tcPrChange w:id="432" w:author="Auteur">
              <w:tcPr>
                <w:tcW w:w="1633" w:type="dxa"/>
                <w:shd w:val="clear" w:color="auto" w:fill="auto"/>
              </w:tcPr>
            </w:tcPrChange>
          </w:tcPr>
          <w:p w14:paraId="7849ACF1" w14:textId="77777777" w:rsidR="00397F9D" w:rsidRPr="009F380F" w:rsidRDefault="00397F9D" w:rsidP="007447FC">
            <w:pPr>
              <w:pStyle w:val="WW-Corpsdetexte3"/>
              <w:jc w:val="center"/>
              <w:rPr>
                <w:rFonts w:ascii="Helvetica 45 Light" w:hAnsi="Helvetica 45 Light"/>
                <w:rPrChange w:id="433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34" w:author="Auteur">
                  <w:rPr>
                    <w:rFonts w:ascii="Helvetica 55 Roman" w:hAnsi="Helvetica 55 Roman"/>
                  </w:rPr>
                </w:rPrChange>
              </w:rPr>
              <w:t xml:space="preserve">20,00 € </w:t>
            </w:r>
          </w:p>
        </w:tc>
      </w:tr>
      <w:tr w:rsidR="001D6255" w:rsidRPr="00FB6A12" w14:paraId="6E636712" w14:textId="77777777" w:rsidTr="009F380F">
        <w:trPr>
          <w:trHeight w:val="179"/>
          <w:trPrChange w:id="435" w:author="Auteur">
            <w:trPr>
              <w:trHeight w:val="129"/>
            </w:trPr>
          </w:trPrChange>
        </w:trPr>
        <w:tc>
          <w:tcPr>
            <w:tcW w:w="4576" w:type="dxa"/>
            <w:shd w:val="clear" w:color="auto" w:fill="auto"/>
            <w:tcPrChange w:id="436" w:author="Auteur">
              <w:tcPr>
                <w:tcW w:w="5857" w:type="dxa"/>
                <w:shd w:val="clear" w:color="auto" w:fill="auto"/>
              </w:tcPr>
            </w:tcPrChange>
          </w:tcPr>
          <w:p w14:paraId="6E85657B" w14:textId="77777777" w:rsidR="001D6255" w:rsidRPr="009F380F" w:rsidRDefault="001D6255" w:rsidP="001D6255">
            <w:pPr>
              <w:pStyle w:val="WW-Corpsdetexte3"/>
              <w:jc w:val="both"/>
              <w:rPr>
                <w:rFonts w:ascii="Helvetica 45 Light" w:hAnsi="Helvetica 45 Light"/>
                <w:rPrChange w:id="437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38" w:author="Auteur">
                  <w:rPr>
                    <w:rFonts w:ascii="Helvetica 55 Roman" w:hAnsi="Helvetica 55 Roman"/>
                  </w:rPr>
                </w:rPrChange>
              </w:rPr>
              <w:t xml:space="preserve">Pénalité forfaitaire de retard sur le compte-rendu de mise à disposition de Ligne FTTH existante – retard de plus de 20 Jours Ouvrés </w:t>
            </w:r>
          </w:p>
        </w:tc>
        <w:tc>
          <w:tcPr>
            <w:tcW w:w="1486" w:type="dxa"/>
            <w:shd w:val="clear" w:color="auto" w:fill="auto"/>
            <w:tcPrChange w:id="439" w:author="Auteur">
              <w:tcPr>
                <w:tcW w:w="1902" w:type="dxa"/>
                <w:shd w:val="clear" w:color="auto" w:fill="auto"/>
              </w:tcPr>
            </w:tcPrChange>
          </w:tcPr>
          <w:p w14:paraId="0E931207" w14:textId="77777777" w:rsidR="001D6255" w:rsidRPr="009F380F" w:rsidRDefault="001D6255" w:rsidP="007447FC">
            <w:pPr>
              <w:pStyle w:val="WW-Corpsdetexte3"/>
              <w:jc w:val="center"/>
              <w:rPr>
                <w:rFonts w:ascii="Helvetica 45 Light" w:hAnsi="Helvetica 45 Light"/>
                <w:rPrChange w:id="440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41" w:author="Auteur">
                  <w:rPr>
                    <w:rFonts w:ascii="Helvetica 55 Roman" w:hAnsi="Helvetica 55 Roman"/>
                  </w:rPr>
                </w:rPrChange>
              </w:rPr>
              <w:t>Ligne FTTH</w:t>
            </w:r>
          </w:p>
        </w:tc>
        <w:tc>
          <w:tcPr>
            <w:tcW w:w="1276" w:type="dxa"/>
            <w:shd w:val="clear" w:color="auto" w:fill="auto"/>
            <w:tcPrChange w:id="442" w:author="Auteur">
              <w:tcPr>
                <w:tcW w:w="1633" w:type="dxa"/>
                <w:shd w:val="clear" w:color="auto" w:fill="auto"/>
              </w:tcPr>
            </w:tcPrChange>
          </w:tcPr>
          <w:p w14:paraId="3B275136" w14:textId="77777777" w:rsidR="001D6255" w:rsidRPr="009F380F" w:rsidRDefault="001D6255" w:rsidP="007447FC">
            <w:pPr>
              <w:pStyle w:val="WW-Corpsdetexte3"/>
              <w:jc w:val="center"/>
              <w:rPr>
                <w:rFonts w:ascii="Helvetica 45 Light" w:hAnsi="Helvetica 45 Light"/>
                <w:rPrChange w:id="443" w:author="Auteur">
                  <w:rPr>
                    <w:rFonts w:ascii="Helvetica 55 Roman" w:hAnsi="Helvetica 55 Roman"/>
                  </w:rPr>
                </w:rPrChange>
              </w:rPr>
            </w:pPr>
            <w:r w:rsidRPr="009F380F">
              <w:rPr>
                <w:rFonts w:ascii="Helvetica 45 Light" w:hAnsi="Helvetica 45 Light"/>
                <w:rPrChange w:id="444" w:author="Auteur">
                  <w:rPr>
                    <w:rFonts w:ascii="Helvetica 55 Roman" w:hAnsi="Helvetica 55 Roman"/>
                  </w:rPr>
                </w:rPrChange>
              </w:rPr>
              <w:t xml:space="preserve">20,00 € </w:t>
            </w:r>
          </w:p>
        </w:tc>
      </w:tr>
    </w:tbl>
    <w:p w14:paraId="7676114D" w14:textId="77777777" w:rsidR="00776419" w:rsidRPr="009F380F" w:rsidRDefault="00776419" w:rsidP="007E46EC">
      <w:pPr>
        <w:rPr>
          <w:rPrChange w:id="445" w:author="Auteur">
            <w:rPr>
              <w:rFonts w:ascii="Helvetica 55 Roman" w:hAnsi="Helvetica 55 Roman"/>
            </w:rPr>
          </w:rPrChange>
        </w:rPr>
      </w:pPr>
    </w:p>
    <w:p w14:paraId="2A82A93D" w14:textId="77777777" w:rsidR="00397F9D" w:rsidRDefault="00776419" w:rsidP="007E46EC">
      <w:pPr>
        <w:rPr>
          <w:ins w:id="446" w:author="Auteur"/>
        </w:rPr>
      </w:pPr>
      <w:ins w:id="447" w:author="Auteur">
        <w:r>
          <w:br w:type="page"/>
        </w:r>
      </w:ins>
    </w:p>
    <w:p w14:paraId="71A36325" w14:textId="77777777" w:rsidR="002A7E23" w:rsidRPr="006B1510" w:rsidRDefault="002A7E23" w:rsidP="002A7E23">
      <w:pPr>
        <w:pStyle w:val="titre2doc"/>
        <w:numPr>
          <w:ilvl w:val="1"/>
          <w:numId w:val="14"/>
        </w:numPr>
        <w:rPr>
          <w:lang w:val="fr-FR"/>
        </w:rPr>
      </w:pPr>
      <w:bookmarkStart w:id="448" w:name="_Toc50025386"/>
      <w:bookmarkStart w:id="449" w:name="_Toc30514962"/>
      <w:r w:rsidRPr="006B1510">
        <w:rPr>
          <w:lang w:val="fr-FR"/>
        </w:rPr>
        <w:t>Pénalités SAV</w:t>
      </w:r>
      <w:bookmarkEnd w:id="448"/>
      <w:bookmarkEnd w:id="449"/>
      <w:r w:rsidRPr="006B1510">
        <w:rPr>
          <w:lang w:val="fr-FR"/>
        </w:rPr>
        <w:t xml:space="preserve"> </w:t>
      </w:r>
    </w:p>
    <w:p w14:paraId="1279E283" w14:textId="77777777" w:rsidR="00F94B58" w:rsidRPr="009F380F" w:rsidRDefault="00F94B58" w:rsidP="00107C97">
      <w:pPr>
        <w:jc w:val="both"/>
        <w:rPr>
          <w:moveFrom w:id="450" w:author="Auteur"/>
          <w:rFonts w:ascii="Helvetica 45 Light" w:hAnsi="Helvetica 45 Light"/>
          <w:sz w:val="20"/>
          <w:rPrChange w:id="451" w:author="Auteur">
            <w:rPr>
              <w:moveFrom w:id="452" w:author="Auteur"/>
              <w:rFonts w:ascii="Helvetica 55 Roman" w:hAnsi="Helvetica 55 Roman"/>
              <w:sz w:val="20"/>
            </w:rPr>
          </w:rPrChange>
        </w:rPr>
      </w:pPr>
      <w:moveFromRangeStart w:id="453" w:author="Auteur" w:name="move57308657"/>
    </w:p>
    <w:tbl>
      <w:tblPr>
        <w:tblW w:w="8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454" w:author="Auteur">
          <w:tblPr>
            <w:tblW w:w="747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5020"/>
        <w:gridCol w:w="2714"/>
        <w:gridCol w:w="1187"/>
        <w:tblGridChange w:id="455">
          <w:tblGrid>
            <w:gridCol w:w="3576"/>
            <w:gridCol w:w="2238"/>
            <w:gridCol w:w="1665"/>
          </w:tblGrid>
        </w:tblGridChange>
      </w:tblGrid>
      <w:tr w:rsidR="00107C97" w:rsidRPr="005F2E7C" w14:paraId="74510E99" w14:textId="77777777" w:rsidTr="009F380F">
        <w:trPr>
          <w:trHeight w:val="519"/>
          <w:trPrChange w:id="456" w:author="Auteur">
            <w:trPr>
              <w:trHeight w:val="450"/>
            </w:trPr>
          </w:trPrChange>
        </w:trPr>
        <w:tc>
          <w:tcPr>
            <w:tcW w:w="5020" w:type="dxa"/>
            <w:shd w:val="clear" w:color="auto" w:fill="auto"/>
            <w:tcPrChange w:id="457" w:author="Auteur">
              <w:tcPr>
                <w:tcW w:w="3576" w:type="dxa"/>
                <w:shd w:val="clear" w:color="auto" w:fill="auto"/>
              </w:tcPr>
            </w:tcPrChange>
          </w:tcPr>
          <w:p w14:paraId="68F38697" w14:textId="77777777" w:rsidR="00107C97" w:rsidRPr="009F380F" w:rsidRDefault="00107C97" w:rsidP="005F2E7C">
            <w:pPr>
              <w:pStyle w:val="WW-Corpsdetexte3"/>
              <w:jc w:val="center"/>
              <w:rPr>
                <w:moveFrom w:id="458" w:author="Auteur"/>
                <w:rFonts w:ascii="Helvetica 45 Light" w:hAnsi="Helvetica 45 Light"/>
                <w:b/>
                <w:rPrChange w:id="459" w:author="Auteur">
                  <w:rPr>
                    <w:moveFrom w:id="460" w:author="Auteur"/>
                    <w:rFonts w:ascii="Helvetica 55 Roman" w:hAnsi="Helvetica 55 Roman"/>
                    <w:b/>
                  </w:rPr>
                </w:rPrChange>
              </w:rPr>
            </w:pPr>
            <w:moveFrom w:id="461" w:author="Auteur">
              <w:r w:rsidRPr="009F380F">
                <w:rPr>
                  <w:rFonts w:ascii="Helvetica 45 Light" w:hAnsi="Helvetica 45 Light"/>
                  <w:b/>
                  <w:rPrChange w:id="462" w:author="Auteur">
                    <w:rPr>
                      <w:rFonts w:ascii="Helvetica 55 Roman" w:hAnsi="Helvetica 55 Roman"/>
                      <w:b/>
                    </w:rPr>
                  </w:rPrChange>
                </w:rPr>
                <w:t>Libellé prestation</w:t>
              </w:r>
            </w:moveFrom>
          </w:p>
        </w:tc>
        <w:tc>
          <w:tcPr>
            <w:tcW w:w="2714" w:type="dxa"/>
            <w:shd w:val="clear" w:color="auto" w:fill="auto"/>
            <w:tcPrChange w:id="463" w:author="Auteur">
              <w:tcPr>
                <w:tcW w:w="2238" w:type="dxa"/>
                <w:shd w:val="clear" w:color="auto" w:fill="auto"/>
              </w:tcPr>
            </w:tcPrChange>
          </w:tcPr>
          <w:p w14:paraId="617F483D" w14:textId="77777777" w:rsidR="00107C97" w:rsidRPr="009F380F" w:rsidRDefault="00107C97" w:rsidP="005F2E7C">
            <w:pPr>
              <w:pStyle w:val="WW-Corpsdetexte3"/>
              <w:jc w:val="center"/>
              <w:rPr>
                <w:moveFrom w:id="464" w:author="Auteur"/>
                <w:rFonts w:ascii="Helvetica 45 Light" w:hAnsi="Helvetica 45 Light"/>
                <w:b/>
                <w:rPrChange w:id="465" w:author="Auteur">
                  <w:rPr>
                    <w:moveFrom w:id="466" w:author="Auteur"/>
                    <w:rFonts w:ascii="Helvetica 55 Roman" w:hAnsi="Helvetica 55 Roman"/>
                    <w:b/>
                  </w:rPr>
                </w:rPrChange>
              </w:rPr>
            </w:pPr>
            <w:moveFrom w:id="467" w:author="Auteur">
              <w:r w:rsidRPr="009F380F">
                <w:rPr>
                  <w:rFonts w:ascii="Helvetica 45 Light" w:hAnsi="Helvetica 45 Light"/>
                  <w:b/>
                  <w:rPrChange w:id="468" w:author="Auteur">
                    <w:rPr>
                      <w:rFonts w:ascii="Helvetica 55 Roman" w:hAnsi="Helvetica 55 Roman"/>
                      <w:b/>
                    </w:rPr>
                  </w:rPrChange>
                </w:rPr>
                <w:t>Unité</w:t>
              </w:r>
            </w:moveFrom>
          </w:p>
        </w:tc>
        <w:tc>
          <w:tcPr>
            <w:tcW w:w="1187" w:type="dxa"/>
            <w:shd w:val="clear" w:color="auto" w:fill="CCFFCC"/>
            <w:tcPrChange w:id="469" w:author="Auteur">
              <w:tcPr>
                <w:tcW w:w="1665" w:type="dxa"/>
                <w:shd w:val="clear" w:color="auto" w:fill="CCFFCC"/>
              </w:tcPr>
            </w:tcPrChange>
          </w:tcPr>
          <w:p w14:paraId="6B032FE3" w14:textId="77777777" w:rsidR="00107C97" w:rsidRPr="009F380F" w:rsidRDefault="00107C97" w:rsidP="005F2E7C">
            <w:pPr>
              <w:pStyle w:val="WW-Corpsdetexte3"/>
              <w:jc w:val="center"/>
              <w:rPr>
                <w:moveFrom w:id="470" w:author="Auteur"/>
                <w:rFonts w:ascii="Helvetica 45 Light" w:hAnsi="Helvetica 45 Light"/>
                <w:b/>
                <w:rPrChange w:id="471" w:author="Auteur">
                  <w:rPr>
                    <w:moveFrom w:id="472" w:author="Auteur"/>
                    <w:rFonts w:ascii="Helvetica 55 Roman" w:hAnsi="Helvetica 55 Roman"/>
                    <w:b/>
                  </w:rPr>
                </w:rPrChange>
              </w:rPr>
            </w:pPr>
            <w:moveFrom w:id="473" w:author="Auteur">
              <w:r w:rsidRPr="009F380F">
                <w:rPr>
                  <w:rFonts w:ascii="Helvetica 45 Light" w:hAnsi="Helvetica 45 Light"/>
                  <w:b/>
                  <w:rPrChange w:id="474" w:author="Auteur">
                    <w:rPr>
                      <w:rFonts w:ascii="Helvetica 55 Roman" w:hAnsi="Helvetica 55 Roman"/>
                      <w:b/>
                    </w:rPr>
                  </w:rPrChange>
                </w:rPr>
                <w:t>Montant unitaire</w:t>
              </w:r>
            </w:moveFrom>
          </w:p>
        </w:tc>
      </w:tr>
    </w:tbl>
    <w:p w14:paraId="241F886A" w14:textId="77777777" w:rsidR="005D06B8" w:rsidRPr="00167C7C" w:rsidRDefault="005D06B8" w:rsidP="004B3882">
      <w:pPr>
        <w:pStyle w:val="titre2doc"/>
        <w:numPr>
          <w:ilvl w:val="2"/>
          <w:numId w:val="14"/>
        </w:numPr>
        <w:rPr>
          <w:ins w:id="475" w:author="Auteur"/>
          <w:sz w:val="24"/>
          <w:szCs w:val="24"/>
          <w:lang w:val="fr-FR"/>
        </w:rPr>
      </w:pPr>
      <w:bookmarkStart w:id="476" w:name="_Toc532990654"/>
      <w:bookmarkStart w:id="477" w:name="_Toc50025387"/>
      <w:moveFromRangeEnd w:id="453"/>
      <w:ins w:id="478" w:author="Auteur">
        <w:r w:rsidRPr="00167C7C">
          <w:rPr>
            <w:sz w:val="24"/>
            <w:szCs w:val="24"/>
            <w:lang w:val="fr-FR"/>
          </w:rPr>
          <w:t xml:space="preserve">Pénalité pour absence d’un technicien </w:t>
        </w:r>
        <w:r w:rsidR="004B3882">
          <w:rPr>
            <w:sz w:val="24"/>
            <w:szCs w:val="24"/>
            <w:lang w:val="fr-FR"/>
          </w:rPr>
          <w:t xml:space="preserve">de </w:t>
        </w:r>
        <w:r w:rsidR="004B3882" w:rsidRPr="004B3882">
          <w:rPr>
            <w:sz w:val="24"/>
            <w:szCs w:val="24"/>
            <w:lang w:val="fr-FR"/>
          </w:rPr>
          <w:t>l’Opérateur d’Immeuble</w:t>
        </w:r>
        <w:r w:rsidRPr="00167C7C">
          <w:rPr>
            <w:sz w:val="24"/>
            <w:szCs w:val="24"/>
            <w:lang w:val="fr-FR"/>
          </w:rPr>
          <w:t xml:space="preserve"> lors d’un rendez</w:t>
        </w:r>
        <w:r w:rsidR="004B3882">
          <w:rPr>
            <w:sz w:val="24"/>
            <w:szCs w:val="24"/>
            <w:lang w:val="fr-FR"/>
          </w:rPr>
          <w:t>-</w:t>
        </w:r>
        <w:r w:rsidRPr="00167C7C">
          <w:rPr>
            <w:sz w:val="24"/>
            <w:szCs w:val="24"/>
            <w:lang w:val="fr-FR"/>
          </w:rPr>
          <w:t>vous</w:t>
        </w:r>
        <w:bookmarkEnd w:id="476"/>
        <w:bookmarkEnd w:id="477"/>
      </w:ins>
    </w:p>
    <w:p w14:paraId="68C11BA7" w14:textId="77777777" w:rsidR="002A7E23" w:rsidRPr="009F380F" w:rsidRDefault="002A7E23" w:rsidP="002A7E23">
      <w:pPr>
        <w:jc w:val="both"/>
        <w:rPr>
          <w:moveTo w:id="479" w:author="Auteur"/>
          <w:rFonts w:ascii="Helvetica 45 Light" w:hAnsi="Helvetica 45 Light"/>
          <w:sz w:val="20"/>
          <w:rPrChange w:id="480" w:author="Auteur">
            <w:rPr>
              <w:moveTo w:id="481" w:author="Auteur"/>
              <w:rFonts w:ascii="Helvetica 55 Roman" w:hAnsi="Helvetica 55 Roman"/>
              <w:sz w:val="20"/>
            </w:rPr>
          </w:rPrChange>
        </w:rPr>
      </w:pPr>
      <w:moveToRangeStart w:id="482" w:author="Auteur" w:name="move57308658"/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483" w:author="Auteur">
          <w:tblPr>
            <w:tblW w:w="932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3576"/>
        <w:gridCol w:w="1460"/>
        <w:gridCol w:w="778"/>
        <w:gridCol w:w="1665"/>
        <w:gridCol w:w="280"/>
        <w:gridCol w:w="1191"/>
        <w:tblGridChange w:id="484">
          <w:tblGrid>
            <w:gridCol w:w="3576"/>
            <w:gridCol w:w="1671"/>
            <w:gridCol w:w="567"/>
            <w:gridCol w:w="1665"/>
            <w:gridCol w:w="605"/>
            <w:gridCol w:w="1240"/>
          </w:tblGrid>
        </w:tblGridChange>
      </w:tblGrid>
      <w:tr w:rsidR="002A7E23" w:rsidRPr="00BD43A5" w14:paraId="6A61338D" w14:textId="77777777" w:rsidTr="009F380F">
        <w:trPr>
          <w:trHeight w:val="480"/>
          <w:trPrChange w:id="485" w:author="Auteur">
            <w:trPr>
              <w:trHeight w:val="526"/>
            </w:trPr>
          </w:trPrChange>
        </w:trPr>
        <w:tc>
          <w:tcPr>
            <w:tcW w:w="5036" w:type="dxa"/>
            <w:gridSpan w:val="2"/>
            <w:shd w:val="clear" w:color="auto" w:fill="auto"/>
            <w:tcPrChange w:id="486" w:author="Auteur">
              <w:tcPr>
                <w:tcW w:w="5247" w:type="dxa"/>
                <w:gridSpan w:val="2"/>
                <w:shd w:val="clear" w:color="auto" w:fill="auto"/>
              </w:tcPr>
            </w:tcPrChange>
          </w:tcPr>
          <w:p w14:paraId="534ECB01" w14:textId="77777777" w:rsidR="002A7E23" w:rsidRPr="009F380F" w:rsidRDefault="002A7E23" w:rsidP="00A24D10">
            <w:pPr>
              <w:pStyle w:val="WW-Corpsdetexte3"/>
              <w:jc w:val="center"/>
              <w:rPr>
                <w:moveTo w:id="487" w:author="Auteur"/>
                <w:rFonts w:ascii="Helvetica 45 Light" w:hAnsi="Helvetica 45 Light"/>
                <w:b/>
                <w:rPrChange w:id="488" w:author="Auteur">
                  <w:rPr>
                    <w:moveTo w:id="489" w:author="Auteur"/>
                    <w:rFonts w:ascii="Helvetica 55 Roman" w:hAnsi="Helvetica 55 Roman"/>
                    <w:b/>
                  </w:rPr>
                </w:rPrChange>
              </w:rPr>
            </w:pPr>
            <w:moveTo w:id="490" w:author="Auteur">
              <w:r w:rsidRPr="009F380F">
                <w:rPr>
                  <w:rFonts w:ascii="Helvetica 45 Light" w:hAnsi="Helvetica 45 Light"/>
                  <w:b/>
                  <w:rPrChange w:id="491" w:author="Auteur">
                    <w:rPr>
                      <w:rFonts w:ascii="Helvetica 55 Roman" w:hAnsi="Helvetica 55 Roman"/>
                      <w:b/>
                    </w:rPr>
                  </w:rPrChange>
                </w:rPr>
                <w:t>Libellé prestation</w:t>
              </w:r>
            </w:moveTo>
          </w:p>
        </w:tc>
        <w:tc>
          <w:tcPr>
            <w:tcW w:w="2723" w:type="dxa"/>
            <w:gridSpan w:val="3"/>
            <w:shd w:val="clear" w:color="auto" w:fill="auto"/>
            <w:tcPrChange w:id="492" w:author="Auteur">
              <w:tcPr>
                <w:tcW w:w="2837" w:type="dxa"/>
                <w:gridSpan w:val="3"/>
                <w:shd w:val="clear" w:color="auto" w:fill="auto"/>
              </w:tcPr>
            </w:tcPrChange>
          </w:tcPr>
          <w:p w14:paraId="10CED070" w14:textId="77777777" w:rsidR="002A7E23" w:rsidRPr="009F380F" w:rsidRDefault="002A7E23" w:rsidP="00A24D10">
            <w:pPr>
              <w:pStyle w:val="WW-Corpsdetexte3"/>
              <w:jc w:val="center"/>
              <w:rPr>
                <w:moveTo w:id="493" w:author="Auteur"/>
                <w:rFonts w:ascii="Helvetica 45 Light" w:hAnsi="Helvetica 45 Light"/>
                <w:b/>
                <w:rPrChange w:id="494" w:author="Auteur">
                  <w:rPr>
                    <w:moveTo w:id="495" w:author="Auteur"/>
                    <w:rFonts w:ascii="Helvetica 55 Roman" w:hAnsi="Helvetica 55 Roman"/>
                    <w:b/>
                  </w:rPr>
                </w:rPrChange>
              </w:rPr>
            </w:pPr>
            <w:moveTo w:id="496" w:author="Auteur">
              <w:r w:rsidRPr="009F380F">
                <w:rPr>
                  <w:rFonts w:ascii="Helvetica 45 Light" w:hAnsi="Helvetica 45 Light"/>
                  <w:b/>
                  <w:rPrChange w:id="497" w:author="Auteur">
                    <w:rPr>
                      <w:rFonts w:ascii="Helvetica 55 Roman" w:hAnsi="Helvetica 55 Roman"/>
                      <w:b/>
                    </w:rPr>
                  </w:rPrChange>
                </w:rPr>
                <w:t>Unité</w:t>
              </w:r>
            </w:moveTo>
          </w:p>
        </w:tc>
        <w:tc>
          <w:tcPr>
            <w:tcW w:w="1191" w:type="dxa"/>
            <w:shd w:val="clear" w:color="auto" w:fill="CCFFCC"/>
            <w:tcPrChange w:id="498" w:author="Auteur">
              <w:tcPr>
                <w:tcW w:w="1240" w:type="dxa"/>
                <w:shd w:val="clear" w:color="auto" w:fill="CCFFCC"/>
              </w:tcPr>
            </w:tcPrChange>
          </w:tcPr>
          <w:p w14:paraId="691F21D1" w14:textId="77777777" w:rsidR="002A7E23" w:rsidRPr="009F380F" w:rsidRDefault="002A7E23" w:rsidP="00A24D10">
            <w:pPr>
              <w:pStyle w:val="WW-Corpsdetexte3"/>
              <w:jc w:val="center"/>
              <w:rPr>
                <w:moveTo w:id="499" w:author="Auteur"/>
                <w:rFonts w:ascii="Helvetica 45 Light" w:hAnsi="Helvetica 45 Light"/>
                <w:b/>
                <w:rPrChange w:id="500" w:author="Auteur">
                  <w:rPr>
                    <w:moveTo w:id="501" w:author="Auteur"/>
                    <w:rFonts w:ascii="Helvetica 55 Roman" w:hAnsi="Helvetica 55 Roman"/>
                    <w:b/>
                  </w:rPr>
                </w:rPrChange>
              </w:rPr>
            </w:pPr>
            <w:moveTo w:id="502" w:author="Auteur">
              <w:r w:rsidRPr="009F380F">
                <w:rPr>
                  <w:rFonts w:ascii="Helvetica 45 Light" w:hAnsi="Helvetica 45 Light"/>
                  <w:b/>
                  <w:rPrChange w:id="503" w:author="Auteur">
                    <w:rPr>
                      <w:rFonts w:ascii="Helvetica 55 Roman" w:hAnsi="Helvetica 55 Roman"/>
                      <w:b/>
                    </w:rPr>
                  </w:rPrChange>
                </w:rPr>
                <w:t>Montant unitaire</w:t>
              </w:r>
            </w:moveTo>
          </w:p>
        </w:tc>
      </w:tr>
      <w:moveToRangeEnd w:id="482"/>
      <w:tr w:rsidR="0057783B" w:rsidRPr="00E4386B" w14:paraId="5CC7ACF3" w14:textId="77777777" w:rsidTr="00780D0F">
        <w:trPr>
          <w:gridAfter w:val="2"/>
          <w:trHeight w:val="1020"/>
          <w:del w:id="504" w:author="Auteur"/>
        </w:trPr>
        <w:tc>
          <w:tcPr>
            <w:tcW w:w="3576" w:type="dxa"/>
            <w:shd w:val="clear" w:color="auto" w:fill="auto"/>
            <w:vAlign w:val="center"/>
          </w:tcPr>
          <w:p w14:paraId="64A9FC97" w14:textId="77777777" w:rsidR="0057783B" w:rsidRPr="00E4386B" w:rsidRDefault="0057783B" w:rsidP="00FE4666">
            <w:pPr>
              <w:pStyle w:val="WW-Corpsdetexte3"/>
              <w:jc w:val="center"/>
              <w:rPr>
                <w:del w:id="505" w:author="Auteur"/>
                <w:rFonts w:ascii="Helvetica 55 Roman" w:hAnsi="Helvetica 55 Roman" w:cs="Arial"/>
              </w:rPr>
            </w:pPr>
            <w:del w:id="506" w:author="Auteur">
              <w:r w:rsidRPr="00E4386B">
                <w:rPr>
                  <w:rFonts w:ascii="Helvetica 55 Roman" w:hAnsi="Helvetica 55 Roman" w:cs="Arial"/>
                </w:rPr>
                <w:delText xml:space="preserve">pénalité pour absence du technicien de </w:delText>
              </w:r>
              <w:r w:rsidR="000030CC">
                <w:rPr>
                  <w:rFonts w:ascii="Helvetica 55 Roman" w:hAnsi="Helvetica 55 Roman" w:cs="Arial"/>
                  <w:bCs/>
                </w:rPr>
                <w:delText>GRAND DAX</w:delText>
              </w:r>
              <w:r w:rsidR="00AD0560">
                <w:rPr>
                  <w:rFonts w:ascii="Helvetica 55 Roman" w:hAnsi="Helvetica 55 Roman" w:cs="Arial"/>
                  <w:bCs/>
                </w:rPr>
                <w:delText xml:space="preserve"> THD</w:delText>
              </w:r>
              <w:r w:rsidRPr="00E4386B">
                <w:rPr>
                  <w:rFonts w:ascii="Helvetica 55 Roman" w:hAnsi="Helvetica 55 Roman" w:cs="Arial"/>
                </w:rPr>
                <w:delText xml:space="preserve"> lors du </w:delText>
              </w:r>
              <w:r w:rsidR="005E52F7">
                <w:rPr>
                  <w:rFonts w:ascii="Helvetica 55 Roman" w:hAnsi="Helvetica 55 Roman" w:cs="Arial"/>
                </w:rPr>
                <w:delText>rendez-vous</w:delText>
              </w:r>
              <w:r w:rsidR="005E52F7" w:rsidRPr="00E4386B">
                <w:rPr>
                  <w:rFonts w:ascii="Helvetica 55 Roman" w:hAnsi="Helvetica 55 Roman" w:cs="Arial"/>
                </w:rPr>
                <w:delText xml:space="preserve"> </w:delText>
              </w:r>
              <w:r w:rsidRPr="00E4386B">
                <w:rPr>
                  <w:rFonts w:ascii="Helvetica 55 Roman" w:hAnsi="Helvetica 55 Roman" w:cs="Arial"/>
                </w:rPr>
                <w:delText>(SAV)</w:delText>
              </w:r>
            </w:del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14:paraId="684C142E" w14:textId="77777777" w:rsidR="0057783B" w:rsidRPr="00E4386B" w:rsidRDefault="0057783B" w:rsidP="00FE4666">
            <w:pPr>
              <w:pStyle w:val="WW-Corpsdetexte3"/>
              <w:jc w:val="center"/>
              <w:rPr>
                <w:del w:id="507" w:author="Auteur"/>
                <w:rFonts w:ascii="Helvetica 55 Roman" w:hAnsi="Helvetica 55 Roman" w:cs="Arial"/>
              </w:rPr>
            </w:pPr>
            <w:del w:id="508" w:author="Auteur">
              <w:r w:rsidRPr="00E4386B">
                <w:rPr>
                  <w:rFonts w:ascii="Helvetica 55 Roman" w:hAnsi="Helvetica 55 Roman" w:cs="Arial"/>
                </w:rPr>
                <w:delText xml:space="preserve">absence de </w:delText>
              </w:r>
              <w:r w:rsidR="000030CC">
                <w:rPr>
                  <w:rFonts w:ascii="Helvetica 55 Roman" w:hAnsi="Helvetica 55 Roman" w:cs="Arial"/>
                </w:rPr>
                <w:delText>GRAND DAX</w:delText>
              </w:r>
              <w:r w:rsidR="00AD0560">
                <w:rPr>
                  <w:rFonts w:ascii="Helvetica 55 Roman" w:hAnsi="Helvetica 55 Roman" w:cs="Arial"/>
                </w:rPr>
                <w:delText xml:space="preserve"> THD</w:delText>
              </w:r>
            </w:del>
          </w:p>
        </w:tc>
        <w:tc>
          <w:tcPr>
            <w:tcW w:w="1665" w:type="dxa"/>
            <w:shd w:val="clear" w:color="auto" w:fill="auto"/>
            <w:vAlign w:val="center"/>
          </w:tcPr>
          <w:p w14:paraId="49AF150F" w14:textId="77777777" w:rsidR="0057783B" w:rsidRPr="00E4386B" w:rsidRDefault="0057783B" w:rsidP="00FE4666">
            <w:pPr>
              <w:pStyle w:val="WW-Corpsdetexte3"/>
              <w:jc w:val="center"/>
              <w:rPr>
                <w:del w:id="509" w:author="Auteur"/>
                <w:rFonts w:ascii="Helvetica 55 Roman" w:hAnsi="Helvetica 55 Roman" w:cs="Arial"/>
              </w:rPr>
            </w:pPr>
            <w:del w:id="510" w:author="Auteur">
              <w:r w:rsidRPr="00E4386B">
                <w:rPr>
                  <w:rFonts w:ascii="Helvetica 55 Roman" w:hAnsi="Helvetica 55 Roman" w:cs="Arial"/>
                </w:rPr>
                <w:delText>60,00 €</w:delText>
              </w:r>
            </w:del>
          </w:p>
        </w:tc>
      </w:tr>
      <w:tr w:rsidR="0057783B" w:rsidRPr="00E4386B" w14:paraId="7DC44B4C" w14:textId="77777777" w:rsidTr="00780D0F">
        <w:trPr>
          <w:gridAfter w:val="2"/>
          <w:trHeight w:val="1020"/>
          <w:del w:id="511" w:author="Auteur"/>
        </w:trPr>
        <w:tc>
          <w:tcPr>
            <w:tcW w:w="3576" w:type="dxa"/>
            <w:shd w:val="clear" w:color="auto" w:fill="auto"/>
            <w:vAlign w:val="center"/>
          </w:tcPr>
          <w:p w14:paraId="7342D192" w14:textId="77777777" w:rsidR="0057783B" w:rsidRPr="00E4386B" w:rsidRDefault="0057783B" w:rsidP="00FE4666">
            <w:pPr>
              <w:pStyle w:val="WW-Corpsdetexte3"/>
              <w:jc w:val="center"/>
              <w:rPr>
                <w:del w:id="512" w:author="Auteur"/>
                <w:rFonts w:ascii="Helvetica 55 Roman" w:hAnsi="Helvetica 55 Roman" w:cs="Arial"/>
              </w:rPr>
            </w:pPr>
            <w:del w:id="513" w:author="Auteur">
              <w:r w:rsidRPr="00E4386B">
                <w:rPr>
                  <w:rFonts w:ascii="Helvetica 55 Roman" w:hAnsi="Helvetica 55 Roman" w:cs="Arial"/>
                </w:rPr>
                <w:delText>Pénalité pour non-respect de l’engagement de rétablissement de la Ligne FTTH (PM-PB) à 80% en 10 jours ouvrés avec taux de déclenchement à 70 %</w:delText>
              </w:r>
            </w:del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14:paraId="656ED26F" w14:textId="77777777" w:rsidR="0057783B" w:rsidRPr="00E4386B" w:rsidRDefault="0057783B" w:rsidP="00FE4666">
            <w:pPr>
              <w:pStyle w:val="WW-Corpsdetexte3"/>
              <w:jc w:val="center"/>
              <w:rPr>
                <w:del w:id="514" w:author="Auteur"/>
                <w:rFonts w:ascii="Helvetica 55 Roman" w:hAnsi="Helvetica 55 Roman" w:cs="Arial"/>
              </w:rPr>
            </w:pPr>
            <w:del w:id="515" w:author="Auteur">
              <w:r w:rsidRPr="00E4386B">
                <w:rPr>
                  <w:rFonts w:ascii="Helvetica 55 Roman" w:hAnsi="Helvetica 55 Roman" w:cs="Arial"/>
                </w:rPr>
                <w:delText>Nombre de signalisations éligibles (*)</w:delText>
              </w:r>
            </w:del>
          </w:p>
        </w:tc>
        <w:tc>
          <w:tcPr>
            <w:tcW w:w="1665" w:type="dxa"/>
            <w:shd w:val="clear" w:color="auto" w:fill="auto"/>
            <w:vAlign w:val="center"/>
          </w:tcPr>
          <w:p w14:paraId="678BEB07" w14:textId="77777777" w:rsidR="0057783B" w:rsidRPr="00E4386B" w:rsidRDefault="0057783B" w:rsidP="00FE4666">
            <w:pPr>
              <w:pStyle w:val="WW-Corpsdetexte3"/>
              <w:jc w:val="center"/>
              <w:rPr>
                <w:del w:id="516" w:author="Auteur"/>
                <w:rFonts w:ascii="Helvetica 55 Roman" w:hAnsi="Helvetica 55 Roman" w:cs="Arial"/>
              </w:rPr>
            </w:pPr>
            <w:del w:id="517" w:author="Auteur">
              <w:r w:rsidRPr="00E4386B">
                <w:rPr>
                  <w:rFonts w:ascii="Helvetica 55 Roman" w:hAnsi="Helvetica 55 Roman" w:cs="Arial"/>
                </w:rPr>
                <w:delText>15,00 €</w:delText>
              </w:r>
            </w:del>
          </w:p>
        </w:tc>
      </w:tr>
      <w:tr w:rsidR="0057783B" w:rsidRPr="00E4386B" w14:paraId="4CA7219E" w14:textId="77777777" w:rsidTr="00780D0F">
        <w:trPr>
          <w:gridAfter w:val="2"/>
          <w:trHeight w:val="1020"/>
          <w:del w:id="518" w:author="Auteur"/>
        </w:trPr>
        <w:tc>
          <w:tcPr>
            <w:tcW w:w="3576" w:type="dxa"/>
            <w:shd w:val="clear" w:color="auto" w:fill="auto"/>
            <w:vAlign w:val="center"/>
          </w:tcPr>
          <w:p w14:paraId="6E89A80E" w14:textId="77777777" w:rsidR="0057783B" w:rsidRPr="00E4386B" w:rsidRDefault="0057783B" w:rsidP="00FE4666">
            <w:pPr>
              <w:pStyle w:val="WW-Corpsdetexte3"/>
              <w:jc w:val="center"/>
              <w:rPr>
                <w:del w:id="519" w:author="Auteur"/>
                <w:rFonts w:ascii="Helvetica 55 Roman" w:hAnsi="Helvetica 55 Roman" w:cs="Arial"/>
              </w:rPr>
            </w:pPr>
            <w:del w:id="520" w:author="Auteur">
              <w:r w:rsidRPr="00E4386B">
                <w:rPr>
                  <w:rFonts w:ascii="Helvetica 55 Roman" w:hAnsi="Helvetica 55 Roman" w:cs="Arial"/>
                </w:rPr>
                <w:delText>Pénalité pour non-respect de l’engagement de rétablissement du lien NRO-PM à 95% en 5 jours ouvrés avec taux de déclenchement à 80 %</w:delText>
              </w:r>
            </w:del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14:paraId="32010E42" w14:textId="77777777" w:rsidR="0057783B" w:rsidRPr="00E4386B" w:rsidRDefault="0057783B" w:rsidP="00FE4666">
            <w:pPr>
              <w:pStyle w:val="WW-Corpsdetexte3"/>
              <w:jc w:val="center"/>
              <w:rPr>
                <w:del w:id="521" w:author="Auteur"/>
                <w:rFonts w:ascii="Helvetica 55 Roman" w:hAnsi="Helvetica 55 Roman" w:cs="Arial"/>
              </w:rPr>
            </w:pPr>
            <w:del w:id="522" w:author="Auteur">
              <w:r w:rsidRPr="00E4386B">
                <w:rPr>
                  <w:rFonts w:ascii="Helvetica 55 Roman" w:hAnsi="Helvetica 55 Roman" w:cs="Arial"/>
                </w:rPr>
                <w:delText>Nombre de signalisations éligibles (*)</w:delText>
              </w:r>
            </w:del>
          </w:p>
        </w:tc>
        <w:tc>
          <w:tcPr>
            <w:tcW w:w="1665" w:type="dxa"/>
            <w:shd w:val="clear" w:color="auto" w:fill="auto"/>
            <w:vAlign w:val="center"/>
          </w:tcPr>
          <w:p w14:paraId="6D8CC67A" w14:textId="77777777" w:rsidR="0057783B" w:rsidRPr="00E4386B" w:rsidRDefault="0057783B" w:rsidP="00FE4666">
            <w:pPr>
              <w:pStyle w:val="WW-Corpsdetexte3"/>
              <w:jc w:val="center"/>
              <w:rPr>
                <w:del w:id="523" w:author="Auteur"/>
                <w:rFonts w:ascii="Helvetica 55 Roman" w:hAnsi="Helvetica 55 Roman" w:cs="Arial"/>
              </w:rPr>
            </w:pPr>
            <w:del w:id="524" w:author="Auteur">
              <w:r w:rsidRPr="00E4386B">
                <w:rPr>
                  <w:rFonts w:ascii="Helvetica 55 Roman" w:hAnsi="Helvetica 55 Roman" w:cs="Arial"/>
                </w:rPr>
                <w:delText>30,00 €</w:delText>
              </w:r>
            </w:del>
          </w:p>
        </w:tc>
      </w:tr>
    </w:tbl>
    <w:p w14:paraId="42C1886F" w14:textId="77777777" w:rsidR="00FD387B" w:rsidRPr="00E4386B" w:rsidRDefault="00FD387B" w:rsidP="008F6D7E">
      <w:pPr>
        <w:rPr>
          <w:del w:id="525" w:author="Auteur"/>
          <w:rFonts w:ascii="Helvetica 55 Roman" w:hAnsi="Helvetica 55 Roman"/>
          <w:sz w:val="20"/>
        </w:rPr>
      </w:pPr>
    </w:p>
    <w:p w14:paraId="159BE298" w14:textId="77777777" w:rsidR="00CF07F3" w:rsidRPr="00E4386B" w:rsidRDefault="00CF07F3" w:rsidP="00B1636D">
      <w:pPr>
        <w:jc w:val="both"/>
        <w:rPr>
          <w:del w:id="526" w:author="Auteur"/>
          <w:rFonts w:ascii="Helvetica 55 Roman" w:hAnsi="Helvetica 55 Roman" w:cs="Arial"/>
          <w:bCs/>
          <w:sz w:val="20"/>
          <w:szCs w:val="20"/>
        </w:rPr>
      </w:pPr>
      <w:del w:id="527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>(*) Nombre de signalisation</w:delText>
        </w:r>
        <w:r w:rsidR="00780D0F" w:rsidRPr="00E4386B">
          <w:rPr>
            <w:rFonts w:ascii="Helvetica 55 Roman" w:hAnsi="Helvetica 55 Roman" w:cs="Arial"/>
            <w:bCs/>
            <w:sz w:val="20"/>
            <w:szCs w:val="20"/>
          </w:rPr>
          <w:delText>s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éligibles</w:delText>
        </w:r>
        <w:r w:rsidR="00B8123D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est égal au nombre de signalisations closes sur l’année N multiplié par la différence entre le taux de déclenchement et le taux mesuré sur l’année N.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</w:delText>
        </w:r>
      </w:del>
    </w:p>
    <w:p w14:paraId="185093A6" w14:textId="77777777" w:rsidR="00935CD0" w:rsidRPr="00E4386B" w:rsidRDefault="00935CD0" w:rsidP="00B1636D">
      <w:pPr>
        <w:jc w:val="both"/>
        <w:rPr>
          <w:del w:id="528" w:author="Auteur"/>
          <w:rFonts w:ascii="Helvetica 55 Roman" w:hAnsi="Helvetica 55 Roman" w:cs="Arial"/>
          <w:bCs/>
          <w:sz w:val="20"/>
          <w:szCs w:val="20"/>
        </w:rPr>
      </w:pPr>
    </w:p>
    <w:p w14:paraId="663D0425" w14:textId="77777777" w:rsidR="00FE4666" w:rsidRPr="00E4386B" w:rsidRDefault="00CF07F3" w:rsidP="00B1636D">
      <w:pPr>
        <w:jc w:val="both"/>
        <w:rPr>
          <w:del w:id="529" w:author="Auteur"/>
          <w:rFonts w:ascii="Helvetica 55 Roman" w:hAnsi="Helvetica 55 Roman" w:cs="Arial"/>
          <w:bCs/>
          <w:sz w:val="20"/>
          <w:szCs w:val="20"/>
        </w:rPr>
      </w:pPr>
      <w:del w:id="530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>Aussi, l</w:delText>
        </w:r>
        <w:r w:rsidR="00935CD0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e calcul de chaque pénalité pour non-respect de l’engagement de rétablissement due par </w:delText>
        </w:r>
        <w:r w:rsidR="000030CC">
          <w:rPr>
            <w:rFonts w:ascii="Helvetica 55 Roman" w:hAnsi="Helvetica 55 Roman" w:cs="Arial"/>
            <w:bCs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bCs/>
            <w:sz w:val="20"/>
            <w:szCs w:val="20"/>
          </w:rPr>
          <w:delText xml:space="preserve"> THD</w:delText>
        </w:r>
        <w:r w:rsidR="00935CD0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est réalisé pour une année calendaire N, en début d’année calendaire N+1.</w:delText>
        </w:r>
      </w:del>
    </w:p>
    <w:p w14:paraId="4DD4EC29" w14:textId="77777777" w:rsidR="00935CD0" w:rsidRPr="00E4386B" w:rsidRDefault="00935CD0" w:rsidP="00B1636D">
      <w:pPr>
        <w:jc w:val="both"/>
        <w:rPr>
          <w:del w:id="531" w:author="Auteur"/>
          <w:rFonts w:ascii="Helvetica 55 Roman" w:hAnsi="Helvetica 55 Roman" w:cs="Arial"/>
          <w:bCs/>
          <w:sz w:val="20"/>
          <w:szCs w:val="20"/>
        </w:rPr>
      </w:pPr>
      <w:del w:id="532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</w:delText>
        </w:r>
      </w:del>
    </w:p>
    <w:p w14:paraId="7C74D03C" w14:textId="77777777" w:rsidR="00EF62FB" w:rsidRPr="00E4386B" w:rsidRDefault="00EF62FB" w:rsidP="00B1636D">
      <w:pPr>
        <w:jc w:val="both"/>
        <w:rPr>
          <w:del w:id="533" w:author="Auteur"/>
          <w:rFonts w:ascii="Helvetica 55 Roman" w:hAnsi="Helvetica 55 Roman" w:cs="Arial"/>
          <w:bCs/>
          <w:sz w:val="20"/>
          <w:szCs w:val="20"/>
        </w:rPr>
      </w:pPr>
      <w:del w:id="534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Le taux mesuré pour le rétablissement de la Ligne FTTH (PM-PB) pour l’année N et le taux pour le rétablissement du lien NRO-PM pour l’année N sont issus des relevés faits par </w:delText>
        </w:r>
        <w:r w:rsidR="000030CC">
          <w:rPr>
            <w:rFonts w:ascii="Helvetica 55 Roman" w:hAnsi="Helvetica 55 Roman" w:cs="Arial"/>
            <w:bCs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bCs/>
            <w:sz w:val="20"/>
            <w:szCs w:val="20"/>
          </w:rPr>
          <w:delText xml:space="preserve"> THD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. </w:delText>
        </w:r>
      </w:del>
    </w:p>
    <w:p w14:paraId="28658ADB" w14:textId="77777777" w:rsidR="00792343" w:rsidRPr="00E4386B" w:rsidRDefault="00792343" w:rsidP="00B1636D">
      <w:pPr>
        <w:jc w:val="both"/>
        <w:rPr>
          <w:del w:id="535" w:author="Auteur"/>
          <w:rFonts w:ascii="Helvetica 55 Roman" w:hAnsi="Helvetica 55 Roman" w:cs="Arial"/>
          <w:bCs/>
          <w:sz w:val="20"/>
          <w:szCs w:val="20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2723"/>
        <w:gridCol w:w="1191"/>
      </w:tblGrid>
      <w:tr w:rsidR="002A7E23" w:rsidRPr="00FB6A12" w14:paraId="260697DA" w14:textId="77777777" w:rsidTr="00A24D10">
        <w:trPr>
          <w:trHeight w:val="282"/>
          <w:ins w:id="536" w:author="Auteur"/>
        </w:trPr>
        <w:tc>
          <w:tcPr>
            <w:tcW w:w="5036" w:type="dxa"/>
            <w:shd w:val="clear" w:color="auto" w:fill="auto"/>
          </w:tcPr>
          <w:p w14:paraId="2E03A641" w14:textId="5A8CAD2D" w:rsidR="002A7E23" w:rsidRPr="00FB6A12" w:rsidRDefault="00EF62FB" w:rsidP="004F51F4">
            <w:pPr>
              <w:pStyle w:val="WW-Corpsdetexte3"/>
              <w:jc w:val="both"/>
              <w:rPr>
                <w:ins w:id="537" w:author="Auteur"/>
                <w:rFonts w:ascii="Helvetica 45 Light" w:hAnsi="Helvetica 45 Light" w:cs="Arial"/>
              </w:rPr>
            </w:pPr>
            <w:del w:id="538" w:author="Auteur">
              <w:r w:rsidRPr="00E4386B">
                <w:rPr>
                  <w:rFonts w:ascii="Helvetica 55 Roman" w:hAnsi="Helvetica 55 Roman" w:cs="Arial"/>
                  <w:bCs/>
                </w:rPr>
                <w:delText>Ces deux taux sont le ratio entre le nombre de signalisations concernées par l’engagement</w:delText>
              </w:r>
              <w:r w:rsidR="00E432CF" w:rsidRPr="00E4386B">
                <w:rPr>
                  <w:rFonts w:ascii="Helvetica 55 Roman" w:hAnsi="Helvetica 55 Roman" w:cs="Arial"/>
                  <w:bCs/>
                </w:rPr>
                <w:delText>,</w:delText>
              </w:r>
              <w:r w:rsidRPr="00E4386B">
                <w:rPr>
                  <w:rFonts w:ascii="Helvetica 55 Roman" w:hAnsi="Helvetica 55 Roman" w:cs="Arial"/>
                  <w:bCs/>
                </w:rPr>
                <w:delText xml:space="preserve"> </w:delText>
              </w:r>
              <w:r w:rsidR="00893539" w:rsidRPr="00E4386B">
                <w:rPr>
                  <w:rFonts w:ascii="Helvetica 55 Roman" w:hAnsi="Helvetica 55 Roman" w:cs="Arial"/>
                  <w:bCs/>
                </w:rPr>
                <w:delText>clôturées</w:delText>
              </w:r>
              <w:r w:rsidR="00792343" w:rsidRPr="00E4386B">
                <w:rPr>
                  <w:rFonts w:ascii="Helvetica 55 Roman" w:hAnsi="Helvetica 55 Roman" w:cs="Arial"/>
                  <w:bCs/>
                </w:rPr>
                <w:delText xml:space="preserve"> au cours de l’année N</w:delText>
              </w:r>
              <w:r w:rsidRPr="00E4386B">
                <w:rPr>
                  <w:rFonts w:ascii="Helvetica 55 Roman" w:hAnsi="Helvetica 55 Roman" w:cs="Arial"/>
                  <w:bCs/>
                </w:rPr>
                <w:delText xml:space="preserve"> dans le délai</w:delText>
              </w:r>
              <w:r w:rsidR="005E52F7">
                <w:rPr>
                  <w:rFonts w:ascii="Helvetica 55 Roman" w:hAnsi="Helvetica 55 Roman" w:cs="Arial"/>
                  <w:bCs/>
                </w:rPr>
                <w:delText>,</w:delText>
              </w:r>
              <w:r w:rsidRPr="00E4386B">
                <w:rPr>
                  <w:rFonts w:ascii="Helvetica 55 Roman" w:hAnsi="Helvetica 55 Roman" w:cs="Arial"/>
                  <w:bCs/>
                </w:rPr>
                <w:delText xml:space="preserve"> et la totalité des signalisations concernées par l’engagement</w:delText>
              </w:r>
              <w:r w:rsidR="00792343" w:rsidRPr="00E4386B">
                <w:rPr>
                  <w:rFonts w:ascii="Helvetica 55 Roman" w:hAnsi="Helvetica 55 Roman" w:cs="Arial"/>
                  <w:bCs/>
                </w:rPr>
                <w:delText xml:space="preserve"> </w:delText>
              </w:r>
              <w:r w:rsidR="00893539" w:rsidRPr="00E4386B">
                <w:rPr>
                  <w:rFonts w:ascii="Helvetica 55 Roman" w:hAnsi="Helvetica 55 Roman" w:cs="Arial"/>
                  <w:bCs/>
                </w:rPr>
                <w:delText>clôturées</w:delText>
              </w:r>
              <w:r w:rsidR="00792343" w:rsidRPr="00E4386B">
                <w:rPr>
                  <w:rFonts w:ascii="Helvetica 55 Roman" w:hAnsi="Helvetica 55 Roman" w:cs="Arial"/>
                  <w:bCs/>
                </w:rPr>
                <w:delText xml:space="preserve"> au cours de l’année N</w:delText>
              </w:r>
              <w:r w:rsidR="00FE3414" w:rsidRPr="00E4386B">
                <w:rPr>
                  <w:rFonts w:ascii="Helvetica 55 Roman" w:hAnsi="Helvetica 55 Roman" w:cs="Arial"/>
                  <w:bCs/>
                </w:rPr>
                <w:delText xml:space="preserve">. </w:delText>
              </w:r>
            </w:del>
            <w:ins w:id="539" w:author="Auteur">
              <w:r w:rsidR="002A7E23" w:rsidRPr="00FB6A12">
                <w:rPr>
                  <w:rFonts w:ascii="Helvetica 45 Light" w:hAnsi="Helvetica 45 Light" w:cs="Arial"/>
                </w:rPr>
                <w:t xml:space="preserve">pénalité </w:t>
              </w:r>
              <w:r w:rsidR="006967D4">
                <w:rPr>
                  <w:rFonts w:ascii="Helvetica 45 Light" w:hAnsi="Helvetica 45 Light" w:cs="Arial"/>
                </w:rPr>
                <w:t xml:space="preserve">pour </w:t>
              </w:r>
              <w:r w:rsidR="006967D4" w:rsidRPr="00FB6A12">
                <w:rPr>
                  <w:rFonts w:ascii="Helvetica 45 Light" w:hAnsi="Helvetica 45 Light" w:cs="Arial"/>
                </w:rPr>
                <w:t xml:space="preserve">absence </w:t>
              </w:r>
              <w:r w:rsidR="006967D4">
                <w:rPr>
                  <w:rFonts w:ascii="Helvetica 45 Light" w:hAnsi="Helvetica 45 Light" w:cs="Arial"/>
                </w:rPr>
                <w:t xml:space="preserve">du technicien </w:t>
              </w:r>
              <w:r w:rsidR="002A7E23" w:rsidRPr="00FB6A12">
                <w:rPr>
                  <w:rFonts w:ascii="Helvetica 45 Light" w:hAnsi="Helvetica 45 Light" w:cs="Arial"/>
                </w:rPr>
                <w:t>d</w:t>
              </w:r>
              <w:r w:rsidR="004F51F4">
                <w:rPr>
                  <w:rFonts w:ascii="Helvetica 45 Light" w:hAnsi="Helvetica 45 Light" w:cs="Arial"/>
                </w:rPr>
                <w:t>e</w:t>
              </w:r>
              <w:r w:rsidR="004B3882">
                <w:rPr>
                  <w:rFonts w:ascii="Helvetica 45 Light" w:hAnsi="Helvetica 45 Light" w:cs="Arial"/>
                </w:rPr>
                <w:t xml:space="preserve"> l’Opérateur d’Immeuble</w:t>
              </w:r>
              <w:r w:rsidR="002A7E23" w:rsidRPr="00FB6A12">
                <w:rPr>
                  <w:rFonts w:ascii="Helvetica 45 Light" w:hAnsi="Helvetica 45 Light" w:cs="Arial"/>
                </w:rPr>
                <w:t xml:space="preserve"> lors du RDV</w:t>
              </w:r>
              <w:r w:rsidR="006967D4">
                <w:rPr>
                  <w:rFonts w:ascii="Helvetica 45 Light" w:hAnsi="Helvetica 45 Light" w:cs="Arial"/>
                </w:rPr>
                <w:t xml:space="preserve"> (SAV)</w:t>
              </w:r>
            </w:ins>
          </w:p>
        </w:tc>
        <w:tc>
          <w:tcPr>
            <w:tcW w:w="2723" w:type="dxa"/>
            <w:shd w:val="clear" w:color="auto" w:fill="auto"/>
          </w:tcPr>
          <w:p w14:paraId="5D0DD305" w14:textId="77777777" w:rsidR="002A7E23" w:rsidRPr="00FB6A12" w:rsidRDefault="002A7E23" w:rsidP="004F51F4">
            <w:pPr>
              <w:pStyle w:val="WW-Corpsdetexte3"/>
              <w:jc w:val="center"/>
              <w:rPr>
                <w:ins w:id="540" w:author="Auteur"/>
                <w:rFonts w:ascii="Helvetica 45 Light" w:hAnsi="Helvetica 45 Light" w:cs="Arial"/>
              </w:rPr>
            </w:pPr>
            <w:ins w:id="541" w:author="Auteur">
              <w:r w:rsidRPr="00FB6A12">
                <w:rPr>
                  <w:rFonts w:ascii="Helvetica 45 Light" w:hAnsi="Helvetica 45 Light" w:cs="Arial"/>
                </w:rPr>
                <w:t>absence d</w:t>
              </w:r>
              <w:r w:rsidR="004F51F4">
                <w:rPr>
                  <w:rFonts w:ascii="Helvetica 45 Light" w:hAnsi="Helvetica 45 Light" w:cs="Arial"/>
                </w:rPr>
                <w:t>e</w:t>
              </w:r>
              <w:r w:rsidR="004B3882">
                <w:rPr>
                  <w:rFonts w:ascii="Helvetica 45 Light" w:hAnsi="Helvetica 45 Light" w:cs="Arial"/>
                </w:rPr>
                <w:t xml:space="preserve"> l’Opérateur d’Immeuble</w:t>
              </w:r>
            </w:ins>
          </w:p>
        </w:tc>
        <w:tc>
          <w:tcPr>
            <w:tcW w:w="1191" w:type="dxa"/>
            <w:shd w:val="clear" w:color="auto" w:fill="auto"/>
          </w:tcPr>
          <w:p w14:paraId="766544A0" w14:textId="77777777" w:rsidR="002A7E23" w:rsidRPr="00FB6A12" w:rsidRDefault="002A7E23" w:rsidP="00A24D10">
            <w:pPr>
              <w:pStyle w:val="WW-Corpsdetexte3"/>
              <w:jc w:val="right"/>
              <w:rPr>
                <w:ins w:id="542" w:author="Auteur"/>
                <w:rFonts w:ascii="Helvetica 45 Light" w:hAnsi="Helvetica 45 Light" w:cs="Arial"/>
              </w:rPr>
            </w:pPr>
            <w:ins w:id="543" w:author="Auteur">
              <w:r w:rsidRPr="00FB6A12">
                <w:rPr>
                  <w:rFonts w:ascii="Helvetica 45 Light" w:hAnsi="Helvetica 45 Light" w:cs="Arial"/>
                </w:rPr>
                <w:t>60,00 €</w:t>
              </w:r>
            </w:ins>
          </w:p>
        </w:tc>
      </w:tr>
    </w:tbl>
    <w:p w14:paraId="65FC450F" w14:textId="77777777" w:rsidR="00776419" w:rsidRDefault="00776419" w:rsidP="008B5300">
      <w:pPr>
        <w:jc w:val="both"/>
        <w:rPr>
          <w:ins w:id="544" w:author="Auteur"/>
        </w:rPr>
      </w:pPr>
      <w:bookmarkStart w:id="545" w:name="_Toc532990655"/>
    </w:p>
    <w:p w14:paraId="19F23980" w14:textId="77777777" w:rsidR="005D06B8" w:rsidRPr="00167C7C" w:rsidRDefault="005D06B8" w:rsidP="005D06B8">
      <w:pPr>
        <w:pStyle w:val="titre2doc"/>
        <w:numPr>
          <w:ilvl w:val="2"/>
          <w:numId w:val="6"/>
        </w:numPr>
        <w:rPr>
          <w:ins w:id="546" w:author="Auteur"/>
          <w:sz w:val="24"/>
          <w:szCs w:val="24"/>
          <w:lang w:val="fr-FR"/>
        </w:rPr>
      </w:pPr>
      <w:bookmarkStart w:id="547" w:name="_Toc50025388"/>
      <w:ins w:id="548" w:author="Auteur">
        <w:r w:rsidRPr="00167C7C">
          <w:rPr>
            <w:sz w:val="24"/>
            <w:szCs w:val="24"/>
            <w:lang w:val="fr-FR"/>
          </w:rPr>
          <w:t>Pénalités pour dépassement  du délai de rétablissement d’une Ligne FTTH avec GTR 10 heures HO</w:t>
        </w:r>
        <w:bookmarkEnd w:id="545"/>
        <w:bookmarkEnd w:id="547"/>
        <w:r w:rsidRPr="00167C7C">
          <w:rPr>
            <w:sz w:val="24"/>
            <w:szCs w:val="24"/>
            <w:lang w:val="fr-FR"/>
          </w:rPr>
          <w:t xml:space="preserve"> </w:t>
        </w:r>
      </w:ins>
    </w:p>
    <w:p w14:paraId="7C94B04C" w14:textId="77777777" w:rsidR="005D06B8" w:rsidRPr="00F5208D" w:rsidRDefault="005D06B8" w:rsidP="005D06B8">
      <w:pPr>
        <w:rPr>
          <w:ins w:id="549" w:author="Auteur"/>
          <w:rFonts w:ascii="Helvetica 45 Light" w:hAnsi="Helvetica 45 Light" w:cs="Arial"/>
          <w:bCs/>
          <w:sz w:val="20"/>
          <w:szCs w:val="2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276"/>
        <w:gridCol w:w="1701"/>
      </w:tblGrid>
      <w:tr w:rsidR="005D06B8" w:rsidRPr="005F2E7C" w14:paraId="2B016178" w14:textId="77777777" w:rsidTr="008B5300">
        <w:trPr>
          <w:trHeight w:val="519"/>
          <w:ins w:id="550" w:author="Auteur"/>
        </w:trPr>
        <w:tc>
          <w:tcPr>
            <w:tcW w:w="5920" w:type="dxa"/>
            <w:shd w:val="clear" w:color="auto" w:fill="auto"/>
          </w:tcPr>
          <w:p w14:paraId="6F3C5AC7" w14:textId="77777777" w:rsidR="005D06B8" w:rsidRPr="00BD43A5" w:rsidRDefault="005D06B8" w:rsidP="002E04B4">
            <w:pPr>
              <w:pStyle w:val="WW-Corpsdetexte3"/>
              <w:jc w:val="center"/>
              <w:rPr>
                <w:ins w:id="551" w:author="Auteur"/>
                <w:rFonts w:ascii="Helvetica 45 Light" w:hAnsi="Helvetica 45 Light" w:cs="Arial"/>
                <w:b/>
                <w:iCs/>
              </w:rPr>
            </w:pPr>
            <w:ins w:id="552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Libellé prestation</w:t>
              </w:r>
            </w:ins>
          </w:p>
        </w:tc>
        <w:tc>
          <w:tcPr>
            <w:tcW w:w="1276" w:type="dxa"/>
            <w:shd w:val="clear" w:color="auto" w:fill="auto"/>
          </w:tcPr>
          <w:p w14:paraId="79737834" w14:textId="77777777" w:rsidR="005D06B8" w:rsidRPr="00BD43A5" w:rsidRDefault="005D06B8" w:rsidP="002E04B4">
            <w:pPr>
              <w:pStyle w:val="WW-Corpsdetexte3"/>
              <w:jc w:val="center"/>
              <w:rPr>
                <w:ins w:id="553" w:author="Auteur"/>
                <w:rFonts w:ascii="Helvetica 45 Light" w:hAnsi="Helvetica 45 Light" w:cs="Arial"/>
                <w:b/>
                <w:iCs/>
              </w:rPr>
            </w:pPr>
            <w:ins w:id="554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Unité</w:t>
              </w:r>
            </w:ins>
          </w:p>
        </w:tc>
        <w:tc>
          <w:tcPr>
            <w:tcW w:w="1701" w:type="dxa"/>
            <w:shd w:val="clear" w:color="auto" w:fill="CCFFCC"/>
          </w:tcPr>
          <w:p w14:paraId="5DD76317" w14:textId="77777777" w:rsidR="005D06B8" w:rsidRPr="00BD43A5" w:rsidRDefault="005D06B8" w:rsidP="002E04B4">
            <w:pPr>
              <w:pStyle w:val="WW-Corpsdetexte3"/>
              <w:jc w:val="center"/>
              <w:rPr>
                <w:ins w:id="555" w:author="Auteur"/>
                <w:rFonts w:ascii="Helvetica 45 Light" w:hAnsi="Helvetica 45 Light" w:cs="Arial"/>
                <w:b/>
                <w:iCs/>
              </w:rPr>
            </w:pPr>
            <w:ins w:id="556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Montant unitaire</w:t>
              </w:r>
            </w:ins>
          </w:p>
        </w:tc>
      </w:tr>
      <w:tr w:rsidR="005D06B8" w:rsidRPr="00FB6A12" w14:paraId="6690C6BB" w14:textId="77777777" w:rsidTr="008B5300">
        <w:trPr>
          <w:trHeight w:val="471"/>
          <w:ins w:id="557" w:author="Auteur"/>
        </w:trPr>
        <w:tc>
          <w:tcPr>
            <w:tcW w:w="5920" w:type="dxa"/>
            <w:shd w:val="clear" w:color="auto" w:fill="auto"/>
          </w:tcPr>
          <w:p w14:paraId="6F04F296" w14:textId="77777777" w:rsidR="005D06B8" w:rsidRPr="00FB6A12" w:rsidRDefault="005D06B8" w:rsidP="002E04B4">
            <w:pPr>
              <w:pStyle w:val="WW-Corpsdetexte3"/>
              <w:jc w:val="both"/>
              <w:rPr>
                <w:ins w:id="558" w:author="Auteur"/>
                <w:rFonts w:ascii="Helvetica 45 Light" w:hAnsi="Helvetica 45 Light" w:cs="Arial"/>
              </w:rPr>
            </w:pPr>
            <w:ins w:id="559" w:author="Auteur">
              <w:r>
                <w:rPr>
                  <w:rFonts w:ascii="Helvetica 45 Light" w:hAnsi="Helvetica 45 Light" w:cs="Arial"/>
                </w:rPr>
                <w:t xml:space="preserve">pénalité forfaitaire pour dépassement du délai de rétablissement GTR 10H HO supérieur à 10h et inférieur ou égal à  24h  </w:t>
              </w:r>
            </w:ins>
          </w:p>
        </w:tc>
        <w:tc>
          <w:tcPr>
            <w:tcW w:w="1276" w:type="dxa"/>
            <w:shd w:val="clear" w:color="auto" w:fill="auto"/>
          </w:tcPr>
          <w:p w14:paraId="2BDB54F6" w14:textId="77777777" w:rsidR="005D06B8" w:rsidRDefault="005D06B8" w:rsidP="002E04B4">
            <w:pPr>
              <w:pStyle w:val="WW-Corpsdetexte3"/>
              <w:jc w:val="center"/>
              <w:rPr>
                <w:ins w:id="560" w:author="Auteur"/>
                <w:rFonts w:ascii="Helvetica 45 Light" w:hAnsi="Helvetica 45 Light" w:cs="Arial"/>
              </w:rPr>
            </w:pPr>
          </w:p>
          <w:p w14:paraId="18572D92" w14:textId="77777777" w:rsidR="005D06B8" w:rsidRPr="00FB6A12" w:rsidRDefault="005D06B8" w:rsidP="002E04B4">
            <w:pPr>
              <w:pStyle w:val="WW-Corpsdetexte3"/>
              <w:jc w:val="center"/>
              <w:rPr>
                <w:ins w:id="561" w:author="Auteur"/>
                <w:rFonts w:ascii="Helvetica 45 Light" w:hAnsi="Helvetica 45 Light" w:cs="Arial"/>
              </w:rPr>
            </w:pPr>
            <w:ins w:id="562" w:author="Auteur">
              <w:r>
                <w:rPr>
                  <w:rFonts w:ascii="Helvetica 45 Light" w:hAnsi="Helvetica 45 Light" w:cs="Arial"/>
                </w:rPr>
                <w:t>Ligne FTTH</w:t>
              </w:r>
            </w:ins>
          </w:p>
        </w:tc>
        <w:tc>
          <w:tcPr>
            <w:tcW w:w="1701" w:type="dxa"/>
            <w:shd w:val="clear" w:color="auto" w:fill="auto"/>
          </w:tcPr>
          <w:p w14:paraId="637C0976" w14:textId="77777777" w:rsidR="005D06B8" w:rsidRDefault="005D06B8" w:rsidP="002E04B4">
            <w:pPr>
              <w:pStyle w:val="WW-Corpsdetexte3"/>
              <w:jc w:val="center"/>
              <w:rPr>
                <w:ins w:id="563" w:author="Auteur"/>
                <w:rFonts w:ascii="Helvetica 45 Light" w:hAnsi="Helvetica 45 Light" w:cs="Arial"/>
              </w:rPr>
            </w:pPr>
          </w:p>
          <w:p w14:paraId="2883E263" w14:textId="77777777" w:rsidR="005D06B8" w:rsidRPr="00FB6A12" w:rsidRDefault="00CE4230" w:rsidP="002E04B4">
            <w:pPr>
              <w:pStyle w:val="WW-Corpsdetexte3"/>
              <w:jc w:val="center"/>
              <w:rPr>
                <w:ins w:id="564" w:author="Auteur"/>
                <w:rFonts w:ascii="Helvetica 45 Light" w:hAnsi="Helvetica 45 Light" w:cs="Arial"/>
              </w:rPr>
            </w:pPr>
            <w:ins w:id="565" w:author="Auteur">
              <w:r>
                <w:rPr>
                  <w:rFonts w:ascii="Helvetica 45 Light" w:hAnsi="Helvetica 45 Light" w:cs="Arial"/>
                </w:rPr>
                <w:t>24</w:t>
              </w:r>
              <w:r w:rsidR="005D06B8">
                <w:rPr>
                  <w:rFonts w:ascii="Helvetica 45 Light" w:hAnsi="Helvetica 45 Light" w:cs="Arial"/>
                </w:rPr>
                <w:t xml:space="preserve">,00 </w:t>
              </w:r>
              <w:r w:rsidR="005D06B8" w:rsidRPr="00FB6A12">
                <w:rPr>
                  <w:rFonts w:ascii="Helvetica 45 Light" w:hAnsi="Helvetica 45 Light" w:cs="Arial"/>
                </w:rPr>
                <w:t>€</w:t>
              </w:r>
            </w:ins>
          </w:p>
        </w:tc>
      </w:tr>
      <w:tr w:rsidR="005D06B8" w:rsidRPr="00FB6A12" w14:paraId="1DA1571B" w14:textId="77777777" w:rsidTr="008B5300">
        <w:trPr>
          <w:trHeight w:val="179"/>
          <w:ins w:id="566" w:author="Auteur"/>
        </w:trPr>
        <w:tc>
          <w:tcPr>
            <w:tcW w:w="5920" w:type="dxa"/>
            <w:shd w:val="clear" w:color="auto" w:fill="auto"/>
          </w:tcPr>
          <w:p w14:paraId="5B24DACF" w14:textId="77777777" w:rsidR="005D06B8" w:rsidRDefault="005D06B8" w:rsidP="00776419">
            <w:pPr>
              <w:pStyle w:val="WW-Corpsdetexte3"/>
              <w:jc w:val="both"/>
              <w:rPr>
                <w:ins w:id="567" w:author="Auteur"/>
                <w:rFonts w:ascii="Helvetica 45 Light" w:hAnsi="Helvetica 45 Light" w:cs="Arial"/>
              </w:rPr>
            </w:pPr>
            <w:ins w:id="568" w:author="Auteur">
              <w:r>
                <w:rPr>
                  <w:rFonts w:ascii="Helvetica 45 Light" w:hAnsi="Helvetica 45 Light" w:cs="Arial"/>
                </w:rPr>
                <w:t xml:space="preserve">pénalité forfaitaire pour dépassement du délai de rétablissement </w:t>
              </w:r>
              <w:r>
                <w:rPr>
                  <w:rFonts w:ascii="Helvetica 45 Light" w:hAnsi="Helvetica 45 Light" w:cs="Arial"/>
                </w:rPr>
                <w:lastRenderedPageBreak/>
                <w:t xml:space="preserve">GTR 10H HO supérieur à 24h et inférieur ou égale à  72h </w:t>
              </w:r>
            </w:ins>
          </w:p>
        </w:tc>
        <w:tc>
          <w:tcPr>
            <w:tcW w:w="1276" w:type="dxa"/>
            <w:shd w:val="clear" w:color="auto" w:fill="auto"/>
          </w:tcPr>
          <w:p w14:paraId="2FEB201A" w14:textId="77777777" w:rsidR="005D06B8" w:rsidRDefault="005D06B8" w:rsidP="002E04B4">
            <w:pPr>
              <w:pStyle w:val="WW-Corpsdetexte3"/>
              <w:jc w:val="center"/>
              <w:rPr>
                <w:ins w:id="569" w:author="Auteur"/>
                <w:rFonts w:ascii="Helvetica 45 Light" w:hAnsi="Helvetica 45 Light" w:cs="Arial"/>
              </w:rPr>
            </w:pPr>
          </w:p>
          <w:p w14:paraId="6A3B444F" w14:textId="77777777" w:rsidR="005D06B8" w:rsidRDefault="005D06B8" w:rsidP="002E04B4">
            <w:pPr>
              <w:pStyle w:val="WW-Corpsdetexte3"/>
              <w:jc w:val="center"/>
              <w:rPr>
                <w:ins w:id="570" w:author="Auteur"/>
                <w:rFonts w:ascii="Helvetica 45 Light" w:hAnsi="Helvetica 45 Light" w:cs="Arial"/>
              </w:rPr>
            </w:pPr>
            <w:ins w:id="571" w:author="Auteur">
              <w:r>
                <w:rPr>
                  <w:rFonts w:ascii="Helvetica 45 Light" w:hAnsi="Helvetica 45 Light" w:cs="Arial"/>
                </w:rPr>
                <w:lastRenderedPageBreak/>
                <w:t>Ligne FTTH</w:t>
              </w:r>
            </w:ins>
          </w:p>
        </w:tc>
        <w:tc>
          <w:tcPr>
            <w:tcW w:w="1701" w:type="dxa"/>
            <w:shd w:val="clear" w:color="auto" w:fill="auto"/>
          </w:tcPr>
          <w:p w14:paraId="7EB873BF" w14:textId="77777777" w:rsidR="005D06B8" w:rsidRDefault="005D06B8" w:rsidP="002E04B4">
            <w:pPr>
              <w:pStyle w:val="WW-Corpsdetexte3"/>
              <w:jc w:val="center"/>
              <w:rPr>
                <w:ins w:id="572" w:author="Auteur"/>
                <w:rFonts w:ascii="Helvetica 45 Light" w:hAnsi="Helvetica 45 Light" w:cs="Arial"/>
              </w:rPr>
            </w:pPr>
          </w:p>
          <w:p w14:paraId="053D598E" w14:textId="77777777" w:rsidR="005D06B8" w:rsidRDefault="00CE4230" w:rsidP="002E04B4">
            <w:pPr>
              <w:pStyle w:val="WW-Corpsdetexte3"/>
              <w:jc w:val="center"/>
              <w:rPr>
                <w:ins w:id="573" w:author="Auteur"/>
                <w:rFonts w:ascii="Helvetica 45 Light" w:hAnsi="Helvetica 45 Light" w:cs="Arial"/>
              </w:rPr>
            </w:pPr>
            <w:ins w:id="574" w:author="Auteur">
              <w:r>
                <w:rPr>
                  <w:rFonts w:ascii="Helvetica 45 Light" w:hAnsi="Helvetica 45 Light" w:cs="Arial"/>
                </w:rPr>
                <w:lastRenderedPageBreak/>
                <w:t xml:space="preserve"> 48</w:t>
              </w:r>
              <w:r w:rsidR="005D06B8">
                <w:rPr>
                  <w:rFonts w:ascii="Helvetica 45 Light" w:hAnsi="Helvetica 45 Light" w:cs="Arial"/>
                </w:rPr>
                <w:t xml:space="preserve">,00 </w:t>
              </w:r>
              <w:r w:rsidR="005D06B8" w:rsidRPr="00FB6A12">
                <w:rPr>
                  <w:rFonts w:ascii="Helvetica 45 Light" w:hAnsi="Helvetica 45 Light" w:cs="Arial"/>
                </w:rPr>
                <w:t>€</w:t>
              </w:r>
            </w:ins>
          </w:p>
        </w:tc>
      </w:tr>
      <w:tr w:rsidR="005D06B8" w:rsidRPr="00FB6A12" w14:paraId="2B8F6854" w14:textId="77777777" w:rsidTr="008B5300">
        <w:trPr>
          <w:trHeight w:val="179"/>
          <w:ins w:id="575" w:author="Auteur"/>
        </w:trPr>
        <w:tc>
          <w:tcPr>
            <w:tcW w:w="5920" w:type="dxa"/>
            <w:shd w:val="clear" w:color="auto" w:fill="auto"/>
          </w:tcPr>
          <w:p w14:paraId="51977B54" w14:textId="77777777" w:rsidR="005D06B8" w:rsidRDefault="005D06B8" w:rsidP="00776419">
            <w:pPr>
              <w:pStyle w:val="WW-Corpsdetexte3"/>
              <w:jc w:val="both"/>
              <w:rPr>
                <w:ins w:id="576" w:author="Auteur"/>
                <w:rFonts w:ascii="Helvetica 45 Light" w:hAnsi="Helvetica 45 Light" w:cs="Arial"/>
              </w:rPr>
            </w:pPr>
            <w:ins w:id="577" w:author="Auteur">
              <w:r>
                <w:rPr>
                  <w:rFonts w:ascii="Helvetica 45 Light" w:hAnsi="Helvetica 45 Light" w:cs="Arial"/>
                </w:rPr>
                <w:lastRenderedPageBreak/>
                <w:t xml:space="preserve">pénalité forfaitaire pour dépassement du délai de rétablissement GTR 10H HO supérieur à  72h </w:t>
              </w:r>
            </w:ins>
          </w:p>
        </w:tc>
        <w:tc>
          <w:tcPr>
            <w:tcW w:w="1276" w:type="dxa"/>
            <w:shd w:val="clear" w:color="auto" w:fill="auto"/>
          </w:tcPr>
          <w:p w14:paraId="3B631B29" w14:textId="77777777" w:rsidR="005D06B8" w:rsidRDefault="005D06B8" w:rsidP="002E04B4">
            <w:pPr>
              <w:pStyle w:val="WW-Corpsdetexte3"/>
              <w:jc w:val="center"/>
              <w:rPr>
                <w:ins w:id="578" w:author="Auteur"/>
                <w:rFonts w:ascii="Helvetica 45 Light" w:hAnsi="Helvetica 45 Light" w:cs="Arial"/>
              </w:rPr>
            </w:pPr>
          </w:p>
          <w:p w14:paraId="6415BEF9" w14:textId="77777777" w:rsidR="005D06B8" w:rsidRDefault="005D06B8" w:rsidP="002E04B4">
            <w:pPr>
              <w:pStyle w:val="WW-Corpsdetexte3"/>
              <w:jc w:val="center"/>
              <w:rPr>
                <w:ins w:id="579" w:author="Auteur"/>
                <w:rFonts w:ascii="Helvetica 45 Light" w:hAnsi="Helvetica 45 Light" w:cs="Arial"/>
              </w:rPr>
            </w:pPr>
            <w:ins w:id="580" w:author="Auteur">
              <w:r>
                <w:rPr>
                  <w:rFonts w:ascii="Helvetica 45 Light" w:hAnsi="Helvetica 45 Light" w:cs="Arial"/>
                </w:rPr>
                <w:t>Ligne FTTH</w:t>
              </w:r>
            </w:ins>
          </w:p>
        </w:tc>
        <w:tc>
          <w:tcPr>
            <w:tcW w:w="1701" w:type="dxa"/>
            <w:shd w:val="clear" w:color="auto" w:fill="auto"/>
          </w:tcPr>
          <w:p w14:paraId="314C3072" w14:textId="77777777" w:rsidR="005D06B8" w:rsidRDefault="005D06B8" w:rsidP="002E04B4">
            <w:pPr>
              <w:pStyle w:val="WW-Corpsdetexte3"/>
              <w:jc w:val="center"/>
              <w:rPr>
                <w:ins w:id="581" w:author="Auteur"/>
                <w:rFonts w:ascii="Helvetica 45 Light" w:hAnsi="Helvetica 45 Light" w:cs="Arial"/>
              </w:rPr>
            </w:pPr>
          </w:p>
          <w:p w14:paraId="52EB6506" w14:textId="77777777" w:rsidR="005D06B8" w:rsidRDefault="00CE4230" w:rsidP="002E04B4">
            <w:pPr>
              <w:pStyle w:val="WW-Corpsdetexte3"/>
              <w:jc w:val="center"/>
              <w:rPr>
                <w:ins w:id="582" w:author="Auteur"/>
                <w:rFonts w:ascii="Helvetica 45 Light" w:hAnsi="Helvetica 45 Light" w:cs="Arial"/>
              </w:rPr>
            </w:pPr>
            <w:ins w:id="583" w:author="Auteur">
              <w:r>
                <w:rPr>
                  <w:rFonts w:ascii="Helvetica 45 Light" w:hAnsi="Helvetica 45 Light" w:cs="Arial"/>
                </w:rPr>
                <w:t>72</w:t>
              </w:r>
              <w:r w:rsidR="005D06B8">
                <w:rPr>
                  <w:rFonts w:ascii="Helvetica 45 Light" w:hAnsi="Helvetica 45 Light" w:cs="Arial"/>
                </w:rPr>
                <w:t xml:space="preserve">,00 </w:t>
              </w:r>
              <w:r w:rsidR="005D06B8" w:rsidRPr="00FB6A12">
                <w:rPr>
                  <w:rFonts w:ascii="Helvetica 45 Light" w:hAnsi="Helvetica 45 Light" w:cs="Arial"/>
                </w:rPr>
                <w:t>€</w:t>
              </w:r>
            </w:ins>
          </w:p>
        </w:tc>
      </w:tr>
    </w:tbl>
    <w:p w14:paraId="37A22D7E" w14:textId="77777777" w:rsidR="005D06B8" w:rsidRDefault="005D06B8" w:rsidP="005D06B8">
      <w:pPr>
        <w:jc w:val="both"/>
        <w:rPr>
          <w:ins w:id="584" w:author="Auteur"/>
          <w:rFonts w:ascii="Helvetica 55 Roman" w:hAnsi="Helvetica 55 Roman"/>
          <w:sz w:val="20"/>
        </w:rPr>
      </w:pPr>
    </w:p>
    <w:p w14:paraId="63B7FF7B" w14:textId="77777777" w:rsidR="00972AD9" w:rsidRDefault="00972AD9" w:rsidP="005D06B8">
      <w:pPr>
        <w:jc w:val="both"/>
        <w:rPr>
          <w:ins w:id="585" w:author="Auteur"/>
          <w:rFonts w:ascii="Helvetica 55 Roman" w:hAnsi="Helvetica 55 Roman"/>
          <w:sz w:val="20"/>
        </w:rPr>
      </w:pPr>
    </w:p>
    <w:p w14:paraId="24D1012E" w14:textId="77777777" w:rsidR="005D06B8" w:rsidRPr="00242FC7" w:rsidRDefault="005D06B8" w:rsidP="005D06B8">
      <w:pPr>
        <w:jc w:val="both"/>
        <w:rPr>
          <w:ins w:id="586" w:author="Auteur"/>
          <w:rFonts w:ascii="Helvetica 55 Roman" w:hAnsi="Helvetica 55 Roman"/>
          <w:sz w:val="20"/>
        </w:rPr>
      </w:pPr>
      <w:ins w:id="587" w:author="Auteur">
        <w:r>
          <w:rPr>
            <w:rFonts w:ascii="Helvetica 55 Roman" w:hAnsi="Helvetica 55 Roman"/>
            <w:sz w:val="20"/>
          </w:rPr>
          <w:t>M</w:t>
        </w:r>
        <w:r w:rsidRPr="00EE45F5">
          <w:rPr>
            <w:rFonts w:ascii="Helvetica 55 Roman" w:hAnsi="Helvetica 55 Roman"/>
            <w:sz w:val="20"/>
          </w:rPr>
          <w:t xml:space="preserve">ontant cumulé </w:t>
        </w:r>
        <w:r>
          <w:rPr>
            <w:rFonts w:ascii="Helvetica 55 Roman" w:hAnsi="Helvetica 55 Roman"/>
            <w:sz w:val="20"/>
          </w:rPr>
          <w:t xml:space="preserve">annuel* maximum </w:t>
        </w:r>
        <w:r w:rsidRPr="00EE45F5">
          <w:rPr>
            <w:rFonts w:ascii="Helvetica 55 Roman" w:hAnsi="Helvetica 55 Roman"/>
            <w:sz w:val="20"/>
          </w:rPr>
          <w:t xml:space="preserve">des pénalités dues </w:t>
        </w:r>
        <w:r>
          <w:rPr>
            <w:rFonts w:ascii="Helvetica 55 Roman" w:hAnsi="Helvetica 55 Roman"/>
            <w:sz w:val="20"/>
          </w:rPr>
          <w:t>par</w:t>
        </w:r>
        <w:r w:rsidR="004B3882">
          <w:rPr>
            <w:rFonts w:ascii="Helvetica 55 Roman" w:hAnsi="Helvetica 55 Roman"/>
            <w:sz w:val="20"/>
          </w:rPr>
          <w:t xml:space="preserve"> l’Opérateur d’Immeuble</w:t>
        </w:r>
        <w:r>
          <w:rPr>
            <w:rFonts w:ascii="Helvetica 55 Roman" w:hAnsi="Helvetica 55 Roman"/>
            <w:sz w:val="20"/>
          </w:rPr>
          <w:t xml:space="preserve"> pour dépassement </w:t>
        </w:r>
        <w:r w:rsidRPr="00242FC7">
          <w:rPr>
            <w:rFonts w:ascii="Helvetica 55 Roman" w:hAnsi="Helvetica 55 Roman"/>
            <w:sz w:val="20"/>
          </w:rPr>
          <w:t>du délai de rétablissement par</w:t>
        </w:r>
        <w:r w:rsidR="004B3882" w:rsidRPr="00242FC7">
          <w:rPr>
            <w:rFonts w:ascii="Helvetica 55 Roman" w:hAnsi="Helvetica 55 Roman"/>
            <w:sz w:val="20"/>
          </w:rPr>
          <w:t xml:space="preserve"> l’Opérateur d’Immeuble</w:t>
        </w:r>
        <w:r w:rsidRPr="00242FC7">
          <w:rPr>
            <w:rFonts w:ascii="Helvetica 55 Roman" w:hAnsi="Helvetica 55 Roman"/>
            <w:sz w:val="20"/>
          </w:rPr>
          <w:t xml:space="preserve"> d’une Ligne FTTH avec GTR 10 heures  HO :</w:t>
        </w:r>
      </w:ins>
    </w:p>
    <w:p w14:paraId="0126FFFB" w14:textId="77777777" w:rsidR="005D06B8" w:rsidRDefault="005D06B8" w:rsidP="005D06B8">
      <w:pPr>
        <w:rPr>
          <w:ins w:id="588" w:author="Auteur"/>
          <w:rFonts w:ascii="Helvetica 55 Roman" w:hAnsi="Helvetica 55 Roman"/>
          <w:sz w:val="20"/>
        </w:rPr>
      </w:pP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1486"/>
        <w:gridCol w:w="1276"/>
      </w:tblGrid>
      <w:tr w:rsidR="005D06B8" w:rsidRPr="005F2E7C" w14:paraId="37F9BC3C" w14:textId="77777777" w:rsidTr="002E04B4">
        <w:trPr>
          <w:trHeight w:val="519"/>
          <w:ins w:id="589" w:author="Auteur"/>
        </w:trPr>
        <w:tc>
          <w:tcPr>
            <w:tcW w:w="4576" w:type="dxa"/>
            <w:shd w:val="clear" w:color="auto" w:fill="auto"/>
          </w:tcPr>
          <w:p w14:paraId="5036F17C" w14:textId="77777777" w:rsidR="005D06B8" w:rsidRPr="00BD43A5" w:rsidRDefault="005D06B8" w:rsidP="002E04B4">
            <w:pPr>
              <w:pStyle w:val="WW-Corpsdetexte3"/>
              <w:jc w:val="center"/>
              <w:rPr>
                <w:ins w:id="590" w:author="Auteur"/>
                <w:rFonts w:ascii="Helvetica 45 Light" w:hAnsi="Helvetica 45 Light" w:cs="Arial"/>
                <w:b/>
                <w:iCs/>
              </w:rPr>
            </w:pPr>
            <w:ins w:id="591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Libellé prestation</w:t>
              </w:r>
            </w:ins>
          </w:p>
        </w:tc>
        <w:tc>
          <w:tcPr>
            <w:tcW w:w="1486" w:type="dxa"/>
            <w:shd w:val="clear" w:color="auto" w:fill="auto"/>
          </w:tcPr>
          <w:p w14:paraId="66DB0FD1" w14:textId="77777777" w:rsidR="005D06B8" w:rsidRPr="00BD43A5" w:rsidRDefault="005D06B8" w:rsidP="002E04B4">
            <w:pPr>
              <w:pStyle w:val="WW-Corpsdetexte3"/>
              <w:jc w:val="center"/>
              <w:rPr>
                <w:ins w:id="592" w:author="Auteur"/>
                <w:rFonts w:ascii="Helvetica 45 Light" w:hAnsi="Helvetica 45 Light" w:cs="Arial"/>
                <w:b/>
                <w:iCs/>
              </w:rPr>
            </w:pPr>
            <w:ins w:id="593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Unité</w:t>
              </w:r>
            </w:ins>
          </w:p>
        </w:tc>
        <w:tc>
          <w:tcPr>
            <w:tcW w:w="1276" w:type="dxa"/>
            <w:shd w:val="clear" w:color="auto" w:fill="CCFFCC"/>
          </w:tcPr>
          <w:p w14:paraId="7CFAAE32" w14:textId="77777777" w:rsidR="005D06B8" w:rsidRPr="00BD43A5" w:rsidRDefault="005D06B8" w:rsidP="002E04B4">
            <w:pPr>
              <w:pStyle w:val="WW-Corpsdetexte3"/>
              <w:jc w:val="center"/>
              <w:rPr>
                <w:ins w:id="594" w:author="Auteur"/>
                <w:rFonts w:ascii="Helvetica 45 Light" w:hAnsi="Helvetica 45 Light" w:cs="Arial"/>
                <w:b/>
                <w:iCs/>
              </w:rPr>
            </w:pPr>
            <w:ins w:id="595" w:author="Auteur">
              <w:r w:rsidRPr="00BD43A5">
                <w:rPr>
                  <w:rFonts w:ascii="Helvetica 45 Light" w:hAnsi="Helvetica 45 Light" w:cs="Arial"/>
                  <w:b/>
                  <w:iCs/>
                </w:rPr>
                <w:t>Montant unitaire</w:t>
              </w:r>
            </w:ins>
          </w:p>
        </w:tc>
      </w:tr>
      <w:tr w:rsidR="005D06B8" w:rsidRPr="00FB6A12" w14:paraId="5C8EB1F2" w14:textId="77777777" w:rsidTr="002E04B4">
        <w:trPr>
          <w:trHeight w:val="811"/>
          <w:ins w:id="596" w:author="Auteur"/>
        </w:trPr>
        <w:tc>
          <w:tcPr>
            <w:tcW w:w="4576" w:type="dxa"/>
            <w:shd w:val="clear" w:color="auto" w:fill="auto"/>
          </w:tcPr>
          <w:p w14:paraId="02B71E3F" w14:textId="77777777" w:rsidR="005D06B8" w:rsidRPr="00FB6A12" w:rsidRDefault="005D06B8" w:rsidP="002E04B4">
            <w:pPr>
              <w:pStyle w:val="WW-Corpsdetexte3"/>
              <w:jc w:val="both"/>
              <w:rPr>
                <w:ins w:id="597" w:author="Auteur"/>
                <w:rFonts w:ascii="Helvetica 45 Light" w:hAnsi="Helvetica 45 Light" w:cs="Arial"/>
              </w:rPr>
            </w:pPr>
            <w:ins w:id="598" w:author="Auteur">
              <w:r>
                <w:rPr>
                  <w:rFonts w:ascii="Helvetica 45 Light" w:hAnsi="Helvetica 45 Light" w:cs="Arial"/>
                </w:rPr>
                <w:t xml:space="preserve">montant cumulé annuel maximum des pénalités  pour dépassement du délai de rétablissement GTR 10H HO   </w:t>
              </w:r>
            </w:ins>
          </w:p>
        </w:tc>
        <w:tc>
          <w:tcPr>
            <w:tcW w:w="1486" w:type="dxa"/>
            <w:shd w:val="clear" w:color="auto" w:fill="auto"/>
          </w:tcPr>
          <w:p w14:paraId="460FFF33" w14:textId="77777777" w:rsidR="005D06B8" w:rsidRDefault="005D06B8" w:rsidP="002E04B4">
            <w:pPr>
              <w:pStyle w:val="WW-Corpsdetexte3"/>
              <w:jc w:val="center"/>
              <w:rPr>
                <w:ins w:id="599" w:author="Auteur"/>
                <w:rFonts w:ascii="Helvetica 45 Light" w:hAnsi="Helvetica 45 Light" w:cs="Arial"/>
              </w:rPr>
            </w:pPr>
          </w:p>
          <w:p w14:paraId="6EBE16BA" w14:textId="77777777" w:rsidR="005D06B8" w:rsidRPr="00FB6A12" w:rsidRDefault="005D06B8" w:rsidP="002E04B4">
            <w:pPr>
              <w:pStyle w:val="WW-Corpsdetexte3"/>
              <w:jc w:val="center"/>
              <w:rPr>
                <w:ins w:id="600" w:author="Auteur"/>
                <w:rFonts w:ascii="Helvetica 45 Light" w:hAnsi="Helvetica 45 Light" w:cs="Arial"/>
              </w:rPr>
            </w:pPr>
            <w:ins w:id="601" w:author="Auteur">
              <w:r>
                <w:rPr>
                  <w:rFonts w:ascii="Helvetica 45 Light" w:hAnsi="Helvetica 45 Light" w:cs="Arial"/>
                </w:rPr>
                <w:t>Ligne FTTH</w:t>
              </w:r>
            </w:ins>
          </w:p>
        </w:tc>
        <w:tc>
          <w:tcPr>
            <w:tcW w:w="1276" w:type="dxa"/>
            <w:shd w:val="clear" w:color="auto" w:fill="auto"/>
          </w:tcPr>
          <w:p w14:paraId="0D7ACE31" w14:textId="77777777" w:rsidR="005D06B8" w:rsidRDefault="005D06B8" w:rsidP="002E04B4">
            <w:pPr>
              <w:pStyle w:val="WW-Corpsdetexte3"/>
              <w:jc w:val="center"/>
              <w:rPr>
                <w:ins w:id="602" w:author="Auteur"/>
                <w:rFonts w:ascii="Helvetica 45 Light" w:hAnsi="Helvetica 45 Light" w:cs="Arial"/>
              </w:rPr>
            </w:pPr>
          </w:p>
          <w:p w14:paraId="3B44E194" w14:textId="77777777" w:rsidR="005D06B8" w:rsidRPr="00FB6A12" w:rsidRDefault="00CE4230" w:rsidP="002E04B4">
            <w:pPr>
              <w:pStyle w:val="WW-Corpsdetexte3"/>
              <w:jc w:val="center"/>
              <w:rPr>
                <w:ins w:id="603" w:author="Auteur"/>
                <w:rFonts w:ascii="Helvetica 45 Light" w:hAnsi="Helvetica 45 Light" w:cs="Arial"/>
              </w:rPr>
            </w:pPr>
            <w:ins w:id="604" w:author="Auteur">
              <w:r>
                <w:rPr>
                  <w:rFonts w:ascii="Helvetica 45 Light" w:hAnsi="Helvetica 45 Light" w:cs="Arial"/>
                </w:rPr>
                <w:t>144</w:t>
              </w:r>
              <w:r w:rsidR="005D06B8">
                <w:rPr>
                  <w:rFonts w:ascii="Helvetica 45 Light" w:hAnsi="Helvetica 45 Light" w:cs="Arial"/>
                </w:rPr>
                <w:t xml:space="preserve">,00 </w:t>
              </w:r>
              <w:r w:rsidR="005D06B8" w:rsidRPr="00FB6A12">
                <w:rPr>
                  <w:rFonts w:ascii="Helvetica 45 Light" w:hAnsi="Helvetica 45 Light" w:cs="Arial"/>
                </w:rPr>
                <w:t>€</w:t>
              </w:r>
            </w:ins>
          </w:p>
        </w:tc>
      </w:tr>
    </w:tbl>
    <w:p w14:paraId="694D802E" w14:textId="77777777" w:rsidR="005D06B8" w:rsidRDefault="005D06B8" w:rsidP="005D06B8">
      <w:pPr>
        <w:rPr>
          <w:ins w:id="605" w:author="Auteur"/>
          <w:rFonts w:ascii="Helvetica 55 Roman" w:hAnsi="Helvetica 55 Roman"/>
          <w:sz w:val="20"/>
        </w:rPr>
      </w:pPr>
    </w:p>
    <w:p w14:paraId="5D3B5ACC" w14:textId="77777777" w:rsidR="005D06B8" w:rsidRDefault="005D06B8" w:rsidP="005D06B8">
      <w:pPr>
        <w:rPr>
          <w:ins w:id="606" w:author="Auteur"/>
          <w:rFonts w:ascii="Helvetica 55 Roman" w:hAnsi="Helvetica 55 Roman"/>
          <w:sz w:val="20"/>
        </w:rPr>
      </w:pPr>
      <w:ins w:id="607" w:author="Auteur">
        <w:r>
          <w:rPr>
            <w:rFonts w:ascii="Helvetica 55 Roman" w:hAnsi="Helvetica 55 Roman"/>
            <w:sz w:val="20"/>
          </w:rPr>
          <w:t>* Le montant cumulé annuel est calculé à compter de la date anniversaire de la souscription de l’option.</w:t>
        </w:r>
      </w:ins>
    </w:p>
    <w:p w14:paraId="49172823" w14:textId="77777777" w:rsidR="00776419" w:rsidRDefault="00776419" w:rsidP="005D06B8">
      <w:pPr>
        <w:rPr>
          <w:ins w:id="608" w:author="Auteur"/>
          <w:rFonts w:ascii="Helvetica 55 Roman" w:hAnsi="Helvetica 55 Roman"/>
          <w:sz w:val="20"/>
        </w:rPr>
      </w:pPr>
    </w:p>
    <w:p w14:paraId="186BB35D" w14:textId="77777777" w:rsidR="00776419" w:rsidRDefault="00776419" w:rsidP="005D06B8">
      <w:pPr>
        <w:rPr>
          <w:ins w:id="609" w:author="Auteur"/>
          <w:rFonts w:ascii="Helvetica 55 Roman" w:hAnsi="Helvetica 55 Roman"/>
          <w:sz w:val="20"/>
        </w:rPr>
      </w:pPr>
    </w:p>
    <w:p w14:paraId="76CCB8CB" w14:textId="77777777" w:rsidR="00776419" w:rsidRDefault="00776419" w:rsidP="00776419">
      <w:pPr>
        <w:rPr>
          <w:ins w:id="610" w:author="Auteur"/>
          <w:rFonts w:ascii="Helvetica 55 Roman" w:hAnsi="Helvetica 55 Roman"/>
          <w:sz w:val="20"/>
        </w:rPr>
      </w:pPr>
    </w:p>
    <w:p w14:paraId="26DA44ED" w14:textId="77777777" w:rsidR="00776419" w:rsidRPr="00167C7C" w:rsidRDefault="00776419" w:rsidP="00776419">
      <w:pPr>
        <w:pStyle w:val="titre2doc"/>
        <w:numPr>
          <w:ilvl w:val="2"/>
          <w:numId w:val="6"/>
        </w:numPr>
        <w:rPr>
          <w:ins w:id="611" w:author="Auteur"/>
          <w:sz w:val="24"/>
          <w:szCs w:val="24"/>
          <w:lang w:val="fr-FR"/>
        </w:rPr>
      </w:pPr>
      <w:bookmarkStart w:id="612" w:name="_Toc532990656"/>
      <w:bookmarkStart w:id="613" w:name="_Toc50025389"/>
      <w:ins w:id="614" w:author="Auteur">
        <w:r w:rsidRPr="00167C7C">
          <w:rPr>
            <w:sz w:val="24"/>
            <w:szCs w:val="24"/>
            <w:lang w:val="fr-FR"/>
          </w:rPr>
          <w:t>Pénalités pour dépassement  du délai de rétablissement d’un Lien NRO-PM avec GTR 10 heures HO</w:t>
        </w:r>
        <w:bookmarkEnd w:id="612"/>
        <w:bookmarkEnd w:id="613"/>
        <w:r w:rsidRPr="00167C7C">
          <w:rPr>
            <w:sz w:val="24"/>
            <w:szCs w:val="24"/>
            <w:lang w:val="fr-FR"/>
          </w:rPr>
          <w:t xml:space="preserve"> </w:t>
        </w:r>
      </w:ins>
    </w:p>
    <w:p w14:paraId="1E92F145" w14:textId="77777777" w:rsidR="00776419" w:rsidRPr="00D24CF1" w:rsidRDefault="00776419" w:rsidP="00776419">
      <w:pPr>
        <w:rPr>
          <w:ins w:id="615" w:author="Auteur"/>
          <w:rFonts w:ascii="Helvetica 45 Light" w:hAnsi="Helvetica 45 Light" w:cs="Arial"/>
          <w:bCs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063"/>
        <w:gridCol w:w="1063"/>
        <w:gridCol w:w="1063"/>
        <w:gridCol w:w="1063"/>
        <w:gridCol w:w="1063"/>
        <w:gridCol w:w="1064"/>
      </w:tblGrid>
      <w:tr w:rsidR="00776419" w:rsidRPr="00F5208D" w14:paraId="5F31F528" w14:textId="77777777" w:rsidTr="002E04B4">
        <w:trPr>
          <w:trHeight w:val="519"/>
          <w:ins w:id="616" w:author="Auteur"/>
        </w:trPr>
        <w:tc>
          <w:tcPr>
            <w:tcW w:w="2093" w:type="dxa"/>
            <w:shd w:val="clear" w:color="auto" w:fill="auto"/>
          </w:tcPr>
          <w:p w14:paraId="063EAE40" w14:textId="77777777" w:rsidR="00776419" w:rsidRPr="00F5208D" w:rsidRDefault="00776419" w:rsidP="002E04B4">
            <w:pPr>
              <w:pStyle w:val="WW-Corpsdetexte3"/>
              <w:jc w:val="center"/>
              <w:rPr>
                <w:ins w:id="61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1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Libellé prestation</w:t>
              </w:r>
            </w:ins>
          </w:p>
        </w:tc>
        <w:tc>
          <w:tcPr>
            <w:tcW w:w="1134" w:type="dxa"/>
            <w:shd w:val="clear" w:color="auto" w:fill="auto"/>
          </w:tcPr>
          <w:p w14:paraId="2DAF79FC" w14:textId="77777777" w:rsidR="00776419" w:rsidRPr="00F5208D" w:rsidRDefault="00776419" w:rsidP="002E04B4">
            <w:pPr>
              <w:pStyle w:val="WW-Corpsdetexte3"/>
              <w:jc w:val="center"/>
              <w:rPr>
                <w:ins w:id="61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2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Unité</w:t>
              </w:r>
            </w:ins>
          </w:p>
        </w:tc>
        <w:tc>
          <w:tcPr>
            <w:tcW w:w="1063" w:type="dxa"/>
            <w:shd w:val="clear" w:color="auto" w:fill="CCFFCC"/>
          </w:tcPr>
          <w:p w14:paraId="3FE77CE2" w14:textId="77777777" w:rsidR="00776419" w:rsidRPr="00F5208D" w:rsidRDefault="00776419" w:rsidP="002E04B4">
            <w:pPr>
              <w:pStyle w:val="WW-Corpsdetexte3"/>
              <w:jc w:val="center"/>
              <w:rPr>
                <w:ins w:id="62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2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EAEB6C1" w14:textId="77777777" w:rsidR="00776419" w:rsidRPr="00F5208D" w:rsidRDefault="00776419" w:rsidP="002E04B4">
            <w:pPr>
              <w:pStyle w:val="WW-Corpsdetexte3"/>
              <w:jc w:val="center"/>
              <w:rPr>
                <w:ins w:id="62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2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 fibre</w:t>
              </w:r>
            </w:ins>
          </w:p>
        </w:tc>
        <w:tc>
          <w:tcPr>
            <w:tcW w:w="1063" w:type="dxa"/>
            <w:shd w:val="clear" w:color="auto" w:fill="CCFFCC"/>
          </w:tcPr>
          <w:p w14:paraId="7FA5DCFB" w14:textId="77777777" w:rsidR="00776419" w:rsidRPr="00F5208D" w:rsidRDefault="00776419" w:rsidP="002E04B4">
            <w:pPr>
              <w:pStyle w:val="WW-Corpsdetexte3"/>
              <w:jc w:val="center"/>
              <w:rPr>
                <w:ins w:id="625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26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191B8558" w14:textId="77777777" w:rsidR="00776419" w:rsidRPr="00F5208D" w:rsidRDefault="00776419" w:rsidP="002E04B4">
            <w:pPr>
              <w:pStyle w:val="WW-Corpsdetexte3"/>
              <w:jc w:val="center"/>
              <w:rPr>
                <w:ins w:id="62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2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2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4FD733B2" w14:textId="77777777" w:rsidR="00776419" w:rsidRPr="00F5208D" w:rsidRDefault="00776419" w:rsidP="002E04B4">
            <w:pPr>
              <w:pStyle w:val="WW-Corpsdetexte3"/>
              <w:jc w:val="center"/>
              <w:rPr>
                <w:ins w:id="62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3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0DE70C62" w14:textId="77777777" w:rsidR="00776419" w:rsidRPr="00F5208D" w:rsidRDefault="00776419" w:rsidP="002E04B4">
            <w:pPr>
              <w:pStyle w:val="WW-Corpsdetexte3"/>
              <w:jc w:val="center"/>
              <w:rPr>
                <w:ins w:id="63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3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3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73D2C179" w14:textId="77777777" w:rsidR="00776419" w:rsidRPr="00F5208D" w:rsidRDefault="00776419" w:rsidP="002E04B4">
            <w:pPr>
              <w:pStyle w:val="WW-Corpsdetexte3"/>
              <w:jc w:val="center"/>
              <w:rPr>
                <w:ins w:id="63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3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77552FCC" w14:textId="77777777" w:rsidR="00776419" w:rsidRPr="00F5208D" w:rsidRDefault="00776419" w:rsidP="002E04B4">
            <w:pPr>
              <w:pStyle w:val="WW-Corpsdetexte3"/>
              <w:jc w:val="center"/>
              <w:rPr>
                <w:ins w:id="635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36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4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1A17943B" w14:textId="77777777" w:rsidR="00776419" w:rsidRPr="00F5208D" w:rsidRDefault="00776419" w:rsidP="002E04B4">
            <w:pPr>
              <w:pStyle w:val="WW-Corpsdetexte3"/>
              <w:jc w:val="center"/>
              <w:rPr>
                <w:ins w:id="63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3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159E5D4C" w14:textId="77777777" w:rsidR="00776419" w:rsidRPr="00F5208D" w:rsidRDefault="00776419" w:rsidP="002E04B4">
            <w:pPr>
              <w:pStyle w:val="WW-Corpsdetexte3"/>
              <w:jc w:val="center"/>
              <w:rPr>
                <w:ins w:id="63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4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5 fibres</w:t>
              </w:r>
            </w:ins>
          </w:p>
        </w:tc>
        <w:tc>
          <w:tcPr>
            <w:tcW w:w="1064" w:type="dxa"/>
            <w:shd w:val="clear" w:color="auto" w:fill="CCFFCC"/>
          </w:tcPr>
          <w:p w14:paraId="776DF97C" w14:textId="77777777" w:rsidR="00776419" w:rsidRPr="00F5208D" w:rsidRDefault="00776419" w:rsidP="002E04B4">
            <w:pPr>
              <w:pStyle w:val="WW-Corpsdetexte3"/>
              <w:jc w:val="center"/>
              <w:rPr>
                <w:ins w:id="64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4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108F1D2" w14:textId="77777777" w:rsidR="00776419" w:rsidRPr="00F5208D" w:rsidRDefault="00776419" w:rsidP="002E04B4">
            <w:pPr>
              <w:pStyle w:val="WW-Corpsdetexte3"/>
              <w:jc w:val="center"/>
              <w:rPr>
                <w:ins w:id="64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64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6 fibres</w:t>
              </w:r>
            </w:ins>
          </w:p>
        </w:tc>
      </w:tr>
      <w:tr w:rsidR="00776419" w:rsidRPr="00F5208D" w14:paraId="5A1B15A0" w14:textId="77777777" w:rsidTr="002E04B4">
        <w:trPr>
          <w:trHeight w:val="811"/>
          <w:ins w:id="645" w:author="Auteur"/>
        </w:trPr>
        <w:tc>
          <w:tcPr>
            <w:tcW w:w="2093" w:type="dxa"/>
            <w:shd w:val="clear" w:color="auto" w:fill="auto"/>
          </w:tcPr>
          <w:p w14:paraId="1A96E0A4" w14:textId="77777777" w:rsidR="00776419" w:rsidRPr="00F5208D" w:rsidRDefault="00776419" w:rsidP="002E04B4">
            <w:pPr>
              <w:pStyle w:val="WW-Corpsdetexte3"/>
              <w:rPr>
                <w:ins w:id="646" w:author="Auteur"/>
                <w:rFonts w:ascii="Helvetica 45 Light" w:hAnsi="Helvetica 45 Light" w:cs="Arial"/>
                <w:sz w:val="18"/>
                <w:szCs w:val="18"/>
              </w:rPr>
            </w:pPr>
            <w:ins w:id="647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pénalité forfaitaire pour dépassement du délai de rétablissement GTR 10h HO supérieur à 10h et inférieur ou égal à  24h  </w:t>
              </w:r>
            </w:ins>
          </w:p>
        </w:tc>
        <w:tc>
          <w:tcPr>
            <w:tcW w:w="1134" w:type="dxa"/>
            <w:shd w:val="clear" w:color="auto" w:fill="auto"/>
          </w:tcPr>
          <w:p w14:paraId="2934B6A4" w14:textId="77777777" w:rsidR="00776419" w:rsidRPr="00F5208D" w:rsidRDefault="00776419" w:rsidP="002E04B4">
            <w:pPr>
              <w:pStyle w:val="WW-Corpsdetexte3"/>
              <w:jc w:val="center"/>
              <w:rPr>
                <w:ins w:id="64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64F7ADB" w14:textId="77777777" w:rsidR="00776419" w:rsidRPr="00F5208D" w:rsidRDefault="00776419" w:rsidP="002E04B4">
            <w:pPr>
              <w:pStyle w:val="WW-Corpsdetexte3"/>
              <w:jc w:val="center"/>
              <w:rPr>
                <w:ins w:id="64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2291621" w14:textId="77777777" w:rsidR="00776419" w:rsidRPr="00F5208D" w:rsidRDefault="00776419" w:rsidP="002E04B4">
            <w:pPr>
              <w:pStyle w:val="WW-Corpsdetexte3"/>
              <w:jc w:val="center"/>
              <w:rPr>
                <w:ins w:id="650" w:author="Auteur"/>
                <w:rFonts w:ascii="Helvetica 45 Light" w:hAnsi="Helvetica 45 Light" w:cs="Arial"/>
                <w:sz w:val="18"/>
                <w:szCs w:val="18"/>
              </w:rPr>
            </w:pPr>
            <w:ins w:id="651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Lien NRO-PM </w:t>
              </w:r>
            </w:ins>
          </w:p>
        </w:tc>
        <w:tc>
          <w:tcPr>
            <w:tcW w:w="1063" w:type="dxa"/>
          </w:tcPr>
          <w:p w14:paraId="4D42990C" w14:textId="77777777" w:rsidR="00776419" w:rsidRPr="00F5208D" w:rsidRDefault="00776419" w:rsidP="002E04B4">
            <w:pPr>
              <w:pStyle w:val="WW-Corpsdetexte3"/>
              <w:jc w:val="center"/>
              <w:rPr>
                <w:ins w:id="65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EF64FE2" w14:textId="77777777" w:rsidR="00776419" w:rsidRPr="00F5208D" w:rsidRDefault="00776419" w:rsidP="002E04B4">
            <w:pPr>
              <w:pStyle w:val="WW-Corpsdetexte3"/>
              <w:jc w:val="center"/>
              <w:rPr>
                <w:ins w:id="65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A634182" w14:textId="77777777" w:rsidR="00776419" w:rsidRPr="00F5208D" w:rsidRDefault="00776419" w:rsidP="002E04B4">
            <w:pPr>
              <w:pStyle w:val="WW-Corpsdetexte3"/>
              <w:jc w:val="center"/>
              <w:rPr>
                <w:ins w:id="654" w:author="Auteur"/>
                <w:rFonts w:ascii="Helvetica 45 Light" w:hAnsi="Helvetica 45 Light" w:cs="Arial"/>
                <w:sz w:val="18"/>
                <w:szCs w:val="18"/>
              </w:rPr>
            </w:pPr>
            <w:ins w:id="65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22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6CD4D8BD" w14:textId="77777777" w:rsidR="00776419" w:rsidRPr="00F5208D" w:rsidRDefault="00776419" w:rsidP="002E04B4">
            <w:pPr>
              <w:pStyle w:val="WW-Corpsdetexte3"/>
              <w:jc w:val="center"/>
              <w:rPr>
                <w:ins w:id="65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C8BB38F" w14:textId="77777777" w:rsidR="00776419" w:rsidRPr="00F5208D" w:rsidRDefault="00776419" w:rsidP="002E04B4">
            <w:pPr>
              <w:pStyle w:val="WW-Corpsdetexte3"/>
              <w:jc w:val="center"/>
              <w:rPr>
                <w:ins w:id="65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6745A2D" w14:textId="77777777" w:rsidR="00776419" w:rsidRPr="00F5208D" w:rsidRDefault="00776419" w:rsidP="002E04B4">
            <w:pPr>
              <w:pStyle w:val="WW-Corpsdetexte3"/>
              <w:jc w:val="center"/>
              <w:rPr>
                <w:ins w:id="658" w:author="Auteur"/>
                <w:rFonts w:ascii="Helvetica 45 Light" w:hAnsi="Helvetica 45 Light" w:cs="Arial"/>
                <w:sz w:val="18"/>
                <w:szCs w:val="18"/>
              </w:rPr>
            </w:pPr>
            <w:ins w:id="65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43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  <w:p w14:paraId="48B45966" w14:textId="77777777" w:rsidR="00776419" w:rsidRPr="00F5208D" w:rsidRDefault="00776419" w:rsidP="002E04B4">
            <w:pPr>
              <w:pStyle w:val="WW-Corpsdetexte3"/>
              <w:jc w:val="center"/>
              <w:rPr>
                <w:ins w:id="660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49D66ADB" w14:textId="77777777" w:rsidR="00776419" w:rsidRPr="00F5208D" w:rsidRDefault="00776419" w:rsidP="002E04B4">
            <w:pPr>
              <w:pStyle w:val="WW-Corpsdetexte3"/>
              <w:jc w:val="center"/>
              <w:rPr>
                <w:ins w:id="66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1CE345E" w14:textId="77777777" w:rsidR="00776419" w:rsidRPr="00F5208D" w:rsidRDefault="00776419" w:rsidP="002E04B4">
            <w:pPr>
              <w:pStyle w:val="WW-Corpsdetexte3"/>
              <w:jc w:val="center"/>
              <w:rPr>
                <w:ins w:id="66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EBBC7B4" w14:textId="77777777" w:rsidR="00776419" w:rsidRPr="00F5208D" w:rsidRDefault="00776419" w:rsidP="002E04B4">
            <w:pPr>
              <w:pStyle w:val="WW-Corpsdetexte3"/>
              <w:jc w:val="center"/>
              <w:rPr>
                <w:ins w:id="663" w:author="Auteur"/>
                <w:rFonts w:ascii="Helvetica 45 Light" w:hAnsi="Helvetica 45 Light" w:cs="Arial"/>
                <w:sz w:val="18"/>
                <w:szCs w:val="18"/>
              </w:rPr>
            </w:pPr>
            <w:ins w:id="664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58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€ </w:t>
              </w:r>
            </w:ins>
          </w:p>
        </w:tc>
        <w:tc>
          <w:tcPr>
            <w:tcW w:w="1063" w:type="dxa"/>
          </w:tcPr>
          <w:p w14:paraId="24E8F7CB" w14:textId="77777777" w:rsidR="00776419" w:rsidRPr="00F5208D" w:rsidRDefault="00776419" w:rsidP="002E04B4">
            <w:pPr>
              <w:pStyle w:val="WW-Corpsdetexte3"/>
              <w:jc w:val="center"/>
              <w:rPr>
                <w:ins w:id="66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876F174" w14:textId="77777777" w:rsidR="00776419" w:rsidRPr="00F5208D" w:rsidRDefault="00776419" w:rsidP="002E04B4">
            <w:pPr>
              <w:pStyle w:val="WW-Corpsdetexte3"/>
              <w:jc w:val="center"/>
              <w:rPr>
                <w:ins w:id="66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619A64A" w14:textId="77777777" w:rsidR="00776419" w:rsidRPr="00F5208D" w:rsidRDefault="00776419" w:rsidP="002E04B4">
            <w:pPr>
              <w:pStyle w:val="WW-Corpsdetexte3"/>
              <w:jc w:val="center"/>
              <w:rPr>
                <w:ins w:id="667" w:author="Auteur"/>
                <w:rFonts w:ascii="Helvetica 45 Light" w:hAnsi="Helvetica 45 Light" w:cs="Arial"/>
                <w:sz w:val="18"/>
                <w:szCs w:val="18"/>
              </w:rPr>
            </w:pPr>
            <w:ins w:id="66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 xml:space="preserve">65 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>€</w:t>
              </w:r>
            </w:ins>
          </w:p>
        </w:tc>
        <w:tc>
          <w:tcPr>
            <w:tcW w:w="1063" w:type="dxa"/>
          </w:tcPr>
          <w:p w14:paraId="410D32BC" w14:textId="77777777" w:rsidR="00776419" w:rsidRPr="00F5208D" w:rsidRDefault="00776419" w:rsidP="002E04B4">
            <w:pPr>
              <w:pStyle w:val="WW-Corpsdetexte3"/>
              <w:jc w:val="center"/>
              <w:rPr>
                <w:ins w:id="66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2602592" w14:textId="77777777" w:rsidR="00776419" w:rsidRPr="00F5208D" w:rsidRDefault="00776419" w:rsidP="002E04B4">
            <w:pPr>
              <w:pStyle w:val="WW-Corpsdetexte3"/>
              <w:jc w:val="center"/>
              <w:rPr>
                <w:ins w:id="67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D8E32A0" w14:textId="77777777" w:rsidR="00776419" w:rsidRPr="00F5208D" w:rsidRDefault="00776419" w:rsidP="002E04B4">
            <w:pPr>
              <w:pStyle w:val="WW-Corpsdetexte3"/>
              <w:jc w:val="center"/>
              <w:rPr>
                <w:ins w:id="671" w:author="Auteur"/>
                <w:rFonts w:ascii="Helvetica 45 Light" w:hAnsi="Helvetica 45 Light" w:cs="Arial"/>
                <w:sz w:val="18"/>
                <w:szCs w:val="18"/>
              </w:rPr>
            </w:pPr>
            <w:ins w:id="67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70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4" w:type="dxa"/>
          </w:tcPr>
          <w:p w14:paraId="4338DCC5" w14:textId="77777777" w:rsidR="00776419" w:rsidRPr="00F5208D" w:rsidRDefault="00776419" w:rsidP="002E04B4">
            <w:pPr>
              <w:pStyle w:val="WW-Corpsdetexte3"/>
              <w:jc w:val="center"/>
              <w:rPr>
                <w:ins w:id="67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77A57B1" w14:textId="77777777" w:rsidR="00776419" w:rsidRPr="00F5208D" w:rsidRDefault="00776419" w:rsidP="002E04B4">
            <w:pPr>
              <w:pStyle w:val="WW-Corpsdetexte3"/>
              <w:jc w:val="center"/>
              <w:rPr>
                <w:ins w:id="67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B83113F" w14:textId="77777777" w:rsidR="00776419" w:rsidRPr="00F5208D" w:rsidRDefault="00776419" w:rsidP="002E04B4">
            <w:pPr>
              <w:pStyle w:val="WW-Corpsdetexte3"/>
              <w:jc w:val="center"/>
              <w:rPr>
                <w:ins w:id="675" w:author="Auteur"/>
                <w:rFonts w:ascii="Helvetica 45 Light" w:hAnsi="Helvetica 45 Light" w:cs="Arial"/>
                <w:sz w:val="18"/>
                <w:szCs w:val="18"/>
              </w:rPr>
            </w:pPr>
            <w:ins w:id="676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74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 </w:t>
              </w:r>
            </w:ins>
          </w:p>
          <w:p w14:paraId="5E395FBF" w14:textId="77777777" w:rsidR="00776419" w:rsidRPr="00F5208D" w:rsidRDefault="00776419" w:rsidP="002E04B4">
            <w:pPr>
              <w:pStyle w:val="WW-Corpsdetexte3"/>
              <w:jc w:val="center"/>
              <w:rPr>
                <w:ins w:id="677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2F3229E9" w14:textId="77777777" w:rsidTr="002E04B4">
        <w:trPr>
          <w:trHeight w:val="1146"/>
          <w:ins w:id="678" w:author="Auteur"/>
        </w:trPr>
        <w:tc>
          <w:tcPr>
            <w:tcW w:w="2093" w:type="dxa"/>
            <w:shd w:val="clear" w:color="auto" w:fill="auto"/>
          </w:tcPr>
          <w:p w14:paraId="5C1982E6" w14:textId="77777777" w:rsidR="00776419" w:rsidRPr="00F5208D" w:rsidRDefault="00776419" w:rsidP="002E04B4">
            <w:pPr>
              <w:pStyle w:val="WW-Corpsdetexte3"/>
              <w:rPr>
                <w:ins w:id="679" w:author="Auteur"/>
                <w:rFonts w:ascii="Helvetica 45 Light" w:hAnsi="Helvetica 45 Light" w:cs="Arial"/>
                <w:sz w:val="18"/>
                <w:szCs w:val="18"/>
              </w:rPr>
            </w:pPr>
            <w:ins w:id="680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pénalité forfaitaire pour dépassement du délai de rétablissement GTR 10h HO supérieur à 24h et inférieur ou égale à  72h </w:t>
              </w:r>
            </w:ins>
          </w:p>
        </w:tc>
        <w:tc>
          <w:tcPr>
            <w:tcW w:w="1134" w:type="dxa"/>
            <w:shd w:val="clear" w:color="auto" w:fill="auto"/>
          </w:tcPr>
          <w:p w14:paraId="59BFA159" w14:textId="77777777" w:rsidR="00776419" w:rsidRPr="00F5208D" w:rsidRDefault="00776419" w:rsidP="002E04B4">
            <w:pPr>
              <w:pStyle w:val="WW-Corpsdetexte3"/>
              <w:jc w:val="center"/>
              <w:rPr>
                <w:ins w:id="68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79DAD79" w14:textId="77777777" w:rsidR="00776419" w:rsidRPr="00F5208D" w:rsidRDefault="00776419" w:rsidP="002E04B4">
            <w:pPr>
              <w:pStyle w:val="WW-Corpsdetexte3"/>
              <w:jc w:val="center"/>
              <w:rPr>
                <w:ins w:id="68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714C223" w14:textId="77777777" w:rsidR="00776419" w:rsidRPr="00F5208D" w:rsidRDefault="00776419" w:rsidP="002E04B4">
            <w:pPr>
              <w:pStyle w:val="WW-Corpsdetexte3"/>
              <w:jc w:val="center"/>
              <w:rPr>
                <w:ins w:id="683" w:author="Auteur"/>
                <w:rFonts w:ascii="Helvetica 45 Light" w:hAnsi="Helvetica 45 Light" w:cs="Arial"/>
                <w:sz w:val="18"/>
                <w:szCs w:val="18"/>
              </w:rPr>
            </w:pPr>
            <w:ins w:id="684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>Lien NRO-PM</w:t>
              </w:r>
            </w:ins>
          </w:p>
        </w:tc>
        <w:tc>
          <w:tcPr>
            <w:tcW w:w="1063" w:type="dxa"/>
          </w:tcPr>
          <w:p w14:paraId="2268A7FC" w14:textId="77777777" w:rsidR="00776419" w:rsidRPr="00F5208D" w:rsidRDefault="00776419" w:rsidP="002E04B4">
            <w:pPr>
              <w:pStyle w:val="WW-Corpsdetexte3"/>
              <w:jc w:val="center"/>
              <w:rPr>
                <w:ins w:id="68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4013E46" w14:textId="77777777" w:rsidR="00776419" w:rsidRPr="00F5208D" w:rsidRDefault="00776419" w:rsidP="002E04B4">
            <w:pPr>
              <w:pStyle w:val="WW-Corpsdetexte3"/>
              <w:jc w:val="center"/>
              <w:rPr>
                <w:ins w:id="68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EBEC118" w14:textId="77777777" w:rsidR="00776419" w:rsidRPr="00F5208D" w:rsidRDefault="00776419" w:rsidP="002E04B4">
            <w:pPr>
              <w:pStyle w:val="WW-Corpsdetexte3"/>
              <w:jc w:val="center"/>
              <w:rPr>
                <w:ins w:id="687" w:author="Auteur"/>
                <w:rFonts w:ascii="Helvetica 45 Light" w:hAnsi="Helvetica 45 Light" w:cs="Arial"/>
                <w:sz w:val="18"/>
                <w:szCs w:val="18"/>
              </w:rPr>
            </w:pPr>
            <w:ins w:id="68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 €</w:t>
              </w:r>
            </w:ins>
          </w:p>
        </w:tc>
        <w:tc>
          <w:tcPr>
            <w:tcW w:w="1063" w:type="dxa"/>
          </w:tcPr>
          <w:p w14:paraId="5702A25D" w14:textId="77777777" w:rsidR="00776419" w:rsidRPr="00F5208D" w:rsidRDefault="00776419" w:rsidP="002E04B4">
            <w:pPr>
              <w:pStyle w:val="WW-Corpsdetexte3"/>
              <w:jc w:val="center"/>
              <w:rPr>
                <w:ins w:id="68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B1BB22A" w14:textId="77777777" w:rsidR="00776419" w:rsidRPr="00F5208D" w:rsidRDefault="00776419" w:rsidP="002E04B4">
            <w:pPr>
              <w:pStyle w:val="WW-Corpsdetexte3"/>
              <w:jc w:val="center"/>
              <w:rPr>
                <w:ins w:id="69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08EA9B6" w14:textId="77777777" w:rsidR="00776419" w:rsidRPr="00F5208D" w:rsidRDefault="00776419" w:rsidP="002E04B4">
            <w:pPr>
              <w:pStyle w:val="WW-Corpsdetexte3"/>
              <w:jc w:val="center"/>
              <w:rPr>
                <w:ins w:id="691" w:author="Auteur"/>
                <w:rFonts w:ascii="Helvetica 45 Light" w:hAnsi="Helvetica 45 Light" w:cs="Arial"/>
                <w:sz w:val="18"/>
                <w:szCs w:val="18"/>
              </w:rPr>
            </w:pPr>
            <w:ins w:id="69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86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  <w:p w14:paraId="4C116449" w14:textId="77777777" w:rsidR="00776419" w:rsidRPr="00F5208D" w:rsidRDefault="00776419" w:rsidP="002E04B4">
            <w:pPr>
              <w:pStyle w:val="WW-Corpsdetexte3"/>
              <w:jc w:val="center"/>
              <w:rPr>
                <w:ins w:id="693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52413510" w14:textId="77777777" w:rsidR="00776419" w:rsidRPr="00F5208D" w:rsidRDefault="00776419" w:rsidP="002E04B4">
            <w:pPr>
              <w:pStyle w:val="WW-Corpsdetexte3"/>
              <w:jc w:val="center"/>
              <w:rPr>
                <w:ins w:id="69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A9D79E9" w14:textId="77777777" w:rsidR="00776419" w:rsidRPr="00F5208D" w:rsidRDefault="00776419" w:rsidP="002E04B4">
            <w:pPr>
              <w:pStyle w:val="WW-Corpsdetexte3"/>
              <w:jc w:val="center"/>
              <w:rPr>
                <w:ins w:id="69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65AA3FA" w14:textId="77777777" w:rsidR="00776419" w:rsidRPr="00F5208D" w:rsidRDefault="00776419" w:rsidP="002E04B4">
            <w:pPr>
              <w:pStyle w:val="WW-Corpsdetexte3"/>
              <w:jc w:val="center"/>
              <w:rPr>
                <w:ins w:id="696" w:author="Auteur"/>
                <w:rFonts w:ascii="Helvetica 45 Light" w:hAnsi="Helvetica 45 Light" w:cs="Arial"/>
                <w:sz w:val="18"/>
                <w:szCs w:val="18"/>
              </w:rPr>
            </w:pPr>
            <w:ins w:id="697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116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0E51A0D7" w14:textId="77777777" w:rsidR="00776419" w:rsidRPr="00F5208D" w:rsidRDefault="00776419" w:rsidP="002E04B4">
            <w:pPr>
              <w:pStyle w:val="WW-Corpsdetexte3"/>
              <w:jc w:val="center"/>
              <w:rPr>
                <w:ins w:id="69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C9404AF" w14:textId="77777777" w:rsidR="00776419" w:rsidRPr="00F5208D" w:rsidRDefault="00776419" w:rsidP="002E04B4">
            <w:pPr>
              <w:pStyle w:val="WW-Corpsdetexte3"/>
              <w:jc w:val="center"/>
              <w:rPr>
                <w:ins w:id="69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584B0B4" w14:textId="77777777" w:rsidR="00776419" w:rsidRPr="00F5208D" w:rsidRDefault="00776419" w:rsidP="002E04B4">
            <w:pPr>
              <w:pStyle w:val="WW-Corpsdetexte3"/>
              <w:jc w:val="center"/>
              <w:rPr>
                <w:ins w:id="700" w:author="Auteur"/>
                <w:rFonts w:ascii="Helvetica 45 Light" w:hAnsi="Helvetica 45 Light" w:cs="Arial"/>
                <w:sz w:val="18"/>
                <w:szCs w:val="18"/>
              </w:rPr>
            </w:pPr>
            <w:ins w:id="701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130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4E7B9812" w14:textId="77777777" w:rsidR="00776419" w:rsidRPr="00F5208D" w:rsidRDefault="00776419" w:rsidP="002E04B4">
            <w:pPr>
              <w:pStyle w:val="WW-Corpsdetexte3"/>
              <w:jc w:val="center"/>
              <w:rPr>
                <w:ins w:id="70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685CA98" w14:textId="77777777" w:rsidR="00776419" w:rsidRPr="00F5208D" w:rsidRDefault="00776419" w:rsidP="002E04B4">
            <w:pPr>
              <w:pStyle w:val="WW-Corpsdetexte3"/>
              <w:jc w:val="center"/>
              <w:rPr>
                <w:ins w:id="70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5BA242E" w14:textId="77777777" w:rsidR="00776419" w:rsidRPr="00F5208D" w:rsidRDefault="00776419" w:rsidP="002E04B4">
            <w:pPr>
              <w:pStyle w:val="WW-Corpsdetexte3"/>
              <w:jc w:val="center"/>
              <w:rPr>
                <w:ins w:id="704" w:author="Auteur"/>
                <w:rFonts w:ascii="Helvetica 45 Light" w:hAnsi="Helvetica 45 Light" w:cs="Arial"/>
                <w:sz w:val="18"/>
                <w:szCs w:val="18"/>
              </w:rPr>
            </w:pPr>
            <w:ins w:id="70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140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4" w:type="dxa"/>
          </w:tcPr>
          <w:p w14:paraId="510AAF09" w14:textId="77777777" w:rsidR="00776419" w:rsidRPr="00F5208D" w:rsidRDefault="00776419" w:rsidP="002E04B4">
            <w:pPr>
              <w:pStyle w:val="WW-Corpsdetexte3"/>
              <w:jc w:val="center"/>
              <w:rPr>
                <w:ins w:id="70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1E9BA32" w14:textId="77777777" w:rsidR="00776419" w:rsidRPr="00F5208D" w:rsidRDefault="00776419" w:rsidP="002E04B4">
            <w:pPr>
              <w:pStyle w:val="WW-Corpsdetexte3"/>
              <w:jc w:val="center"/>
              <w:rPr>
                <w:ins w:id="70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E98E669" w14:textId="77777777" w:rsidR="00776419" w:rsidRPr="00F5208D" w:rsidRDefault="00776419" w:rsidP="002E04B4">
            <w:pPr>
              <w:pStyle w:val="WW-Corpsdetexte3"/>
              <w:jc w:val="center"/>
              <w:rPr>
                <w:ins w:id="708" w:author="Auteur"/>
                <w:rFonts w:ascii="Helvetica 45 Light" w:hAnsi="Helvetica 45 Light" w:cs="Arial"/>
                <w:sz w:val="18"/>
                <w:szCs w:val="18"/>
              </w:rPr>
            </w:pPr>
            <w:ins w:id="70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148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  <w:p w14:paraId="6ACC003E" w14:textId="77777777" w:rsidR="00776419" w:rsidRPr="00F5208D" w:rsidRDefault="00776419" w:rsidP="002E04B4">
            <w:pPr>
              <w:pStyle w:val="WW-Corpsdetexte3"/>
              <w:jc w:val="center"/>
              <w:rPr>
                <w:ins w:id="710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563F9BCC" w14:textId="77777777" w:rsidTr="002E04B4">
        <w:trPr>
          <w:trHeight w:val="179"/>
          <w:ins w:id="711" w:author="Auteur"/>
        </w:trPr>
        <w:tc>
          <w:tcPr>
            <w:tcW w:w="2093" w:type="dxa"/>
            <w:shd w:val="clear" w:color="auto" w:fill="auto"/>
          </w:tcPr>
          <w:p w14:paraId="327E8BF7" w14:textId="77777777" w:rsidR="00776419" w:rsidRPr="00F5208D" w:rsidRDefault="00776419" w:rsidP="002E04B4">
            <w:pPr>
              <w:pStyle w:val="WW-Corpsdetexte3"/>
              <w:rPr>
                <w:ins w:id="712" w:author="Auteur"/>
                <w:rFonts w:ascii="Helvetica 45 Light" w:hAnsi="Helvetica 45 Light" w:cs="Arial"/>
                <w:sz w:val="18"/>
                <w:szCs w:val="18"/>
              </w:rPr>
            </w:pPr>
            <w:ins w:id="713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pénalité forfaitaire pour dépassement du délai de rétablissement GTR 10h HO supérieur à  72h </w:t>
              </w:r>
            </w:ins>
          </w:p>
        </w:tc>
        <w:tc>
          <w:tcPr>
            <w:tcW w:w="1134" w:type="dxa"/>
            <w:shd w:val="clear" w:color="auto" w:fill="auto"/>
          </w:tcPr>
          <w:p w14:paraId="3BCC3EAC" w14:textId="77777777" w:rsidR="00776419" w:rsidRPr="00F5208D" w:rsidRDefault="00776419" w:rsidP="002E04B4">
            <w:pPr>
              <w:pStyle w:val="WW-Corpsdetexte3"/>
              <w:jc w:val="center"/>
              <w:rPr>
                <w:ins w:id="71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58D3250" w14:textId="77777777" w:rsidR="00776419" w:rsidRPr="00F5208D" w:rsidRDefault="00776419" w:rsidP="002E04B4">
            <w:pPr>
              <w:pStyle w:val="WW-Corpsdetexte3"/>
              <w:jc w:val="center"/>
              <w:rPr>
                <w:ins w:id="71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4CFFB22" w14:textId="77777777" w:rsidR="00776419" w:rsidRPr="00F5208D" w:rsidRDefault="00776419" w:rsidP="002E04B4">
            <w:pPr>
              <w:pStyle w:val="WW-Corpsdetexte3"/>
              <w:jc w:val="center"/>
              <w:rPr>
                <w:ins w:id="716" w:author="Auteur"/>
                <w:rFonts w:ascii="Helvetica 45 Light" w:hAnsi="Helvetica 45 Light" w:cs="Arial"/>
                <w:sz w:val="18"/>
                <w:szCs w:val="18"/>
              </w:rPr>
            </w:pPr>
            <w:ins w:id="717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>Lien NRO-PM</w:t>
              </w:r>
            </w:ins>
          </w:p>
        </w:tc>
        <w:tc>
          <w:tcPr>
            <w:tcW w:w="1063" w:type="dxa"/>
          </w:tcPr>
          <w:p w14:paraId="29E2198D" w14:textId="77777777" w:rsidR="00776419" w:rsidRPr="00F5208D" w:rsidRDefault="00776419" w:rsidP="002E04B4">
            <w:pPr>
              <w:pStyle w:val="WW-Corpsdetexte3"/>
              <w:jc w:val="center"/>
              <w:rPr>
                <w:ins w:id="71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1FAF3AA" w14:textId="77777777" w:rsidR="00776419" w:rsidRPr="00F5208D" w:rsidRDefault="00776419" w:rsidP="002E04B4">
            <w:pPr>
              <w:pStyle w:val="WW-Corpsdetexte3"/>
              <w:jc w:val="center"/>
              <w:rPr>
                <w:ins w:id="71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362987F" w14:textId="77777777" w:rsidR="00776419" w:rsidRPr="00F5208D" w:rsidRDefault="00776419" w:rsidP="002E04B4">
            <w:pPr>
              <w:pStyle w:val="WW-Corpsdetexte3"/>
              <w:jc w:val="center"/>
              <w:rPr>
                <w:ins w:id="720" w:author="Auteur"/>
                <w:rFonts w:ascii="Helvetica 45 Light" w:hAnsi="Helvetica 45 Light" w:cs="Arial"/>
                <w:sz w:val="18"/>
                <w:szCs w:val="18"/>
              </w:rPr>
            </w:pPr>
            <w:ins w:id="721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66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288134E0" w14:textId="77777777" w:rsidR="00776419" w:rsidRPr="00F5208D" w:rsidRDefault="00776419" w:rsidP="002E04B4">
            <w:pPr>
              <w:pStyle w:val="WW-Corpsdetexte3"/>
              <w:jc w:val="center"/>
              <w:rPr>
                <w:ins w:id="72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FD64F36" w14:textId="77777777" w:rsidR="00776419" w:rsidRPr="00F5208D" w:rsidRDefault="00776419" w:rsidP="002E04B4">
            <w:pPr>
              <w:pStyle w:val="WW-Corpsdetexte3"/>
              <w:jc w:val="center"/>
              <w:rPr>
                <w:ins w:id="72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BA9C2A7" w14:textId="77777777" w:rsidR="00776419" w:rsidRPr="00F5208D" w:rsidRDefault="00776419" w:rsidP="002E04B4">
            <w:pPr>
              <w:pStyle w:val="WW-Corpsdetexte3"/>
              <w:jc w:val="center"/>
              <w:rPr>
                <w:ins w:id="724" w:author="Auteur"/>
                <w:rFonts w:ascii="Helvetica 45 Light" w:hAnsi="Helvetica 45 Light" w:cs="Arial"/>
                <w:sz w:val="18"/>
                <w:szCs w:val="18"/>
              </w:rPr>
            </w:pPr>
            <w:ins w:id="72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129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1A9D5A36" w14:textId="77777777" w:rsidR="00776419" w:rsidRPr="00F5208D" w:rsidRDefault="00776419" w:rsidP="002E04B4">
            <w:pPr>
              <w:pStyle w:val="WW-Corpsdetexte3"/>
              <w:jc w:val="center"/>
              <w:rPr>
                <w:ins w:id="72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19A7F6B" w14:textId="77777777" w:rsidR="00776419" w:rsidRPr="00F5208D" w:rsidRDefault="00776419" w:rsidP="002E04B4">
            <w:pPr>
              <w:pStyle w:val="WW-Corpsdetexte3"/>
              <w:jc w:val="center"/>
              <w:rPr>
                <w:ins w:id="72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F16EF62" w14:textId="77777777" w:rsidR="00776419" w:rsidRPr="00F5208D" w:rsidRDefault="00776419" w:rsidP="002E04B4">
            <w:pPr>
              <w:pStyle w:val="WW-Corpsdetexte3"/>
              <w:jc w:val="center"/>
              <w:rPr>
                <w:ins w:id="728" w:author="Auteur"/>
                <w:rFonts w:ascii="Helvetica 45 Light" w:hAnsi="Helvetica 45 Light" w:cs="Arial"/>
                <w:sz w:val="18"/>
                <w:szCs w:val="18"/>
              </w:rPr>
            </w:pPr>
            <w:ins w:id="72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174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6DEA4F53" w14:textId="77777777" w:rsidR="00776419" w:rsidRPr="00F5208D" w:rsidRDefault="00776419" w:rsidP="002E04B4">
            <w:pPr>
              <w:pStyle w:val="WW-Corpsdetexte3"/>
              <w:jc w:val="center"/>
              <w:rPr>
                <w:ins w:id="73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0F2235B" w14:textId="77777777" w:rsidR="00776419" w:rsidRPr="00F5208D" w:rsidRDefault="00776419" w:rsidP="002E04B4">
            <w:pPr>
              <w:pStyle w:val="WW-Corpsdetexte3"/>
              <w:jc w:val="center"/>
              <w:rPr>
                <w:ins w:id="73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4432BCD" w14:textId="77777777" w:rsidR="00776419" w:rsidRPr="00F5208D" w:rsidRDefault="00776419" w:rsidP="002E04B4">
            <w:pPr>
              <w:pStyle w:val="WW-Corpsdetexte3"/>
              <w:jc w:val="center"/>
              <w:rPr>
                <w:ins w:id="732" w:author="Auteur"/>
                <w:rFonts w:ascii="Helvetica 45 Light" w:hAnsi="Helvetica 45 Light" w:cs="Arial"/>
                <w:sz w:val="18"/>
                <w:szCs w:val="18"/>
              </w:rPr>
            </w:pPr>
            <w:ins w:id="733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195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4FF45E31" w14:textId="77777777" w:rsidR="00776419" w:rsidRPr="00F5208D" w:rsidRDefault="00776419" w:rsidP="002E04B4">
            <w:pPr>
              <w:pStyle w:val="WW-Corpsdetexte3"/>
              <w:jc w:val="center"/>
              <w:rPr>
                <w:ins w:id="73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CCE6E6A" w14:textId="77777777" w:rsidR="00776419" w:rsidRPr="00F5208D" w:rsidRDefault="00776419" w:rsidP="002E04B4">
            <w:pPr>
              <w:pStyle w:val="WW-Corpsdetexte3"/>
              <w:jc w:val="center"/>
              <w:rPr>
                <w:ins w:id="73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66ED8EF" w14:textId="77777777" w:rsidR="00776419" w:rsidRPr="00F5208D" w:rsidRDefault="00776419" w:rsidP="002E04B4">
            <w:pPr>
              <w:pStyle w:val="WW-Corpsdetexte3"/>
              <w:jc w:val="center"/>
              <w:rPr>
                <w:ins w:id="736" w:author="Auteur"/>
                <w:rFonts w:ascii="Helvetica 45 Light" w:hAnsi="Helvetica 45 Light" w:cs="Arial"/>
                <w:sz w:val="18"/>
                <w:szCs w:val="18"/>
              </w:rPr>
            </w:pPr>
            <w:ins w:id="737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210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4" w:type="dxa"/>
          </w:tcPr>
          <w:p w14:paraId="25852F8E" w14:textId="77777777" w:rsidR="00776419" w:rsidRPr="00F5208D" w:rsidRDefault="00776419" w:rsidP="002E04B4">
            <w:pPr>
              <w:pStyle w:val="WW-Corpsdetexte3"/>
              <w:jc w:val="center"/>
              <w:rPr>
                <w:ins w:id="73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17E0F31" w14:textId="77777777" w:rsidR="00776419" w:rsidRPr="00F5208D" w:rsidRDefault="00776419" w:rsidP="002E04B4">
            <w:pPr>
              <w:pStyle w:val="WW-Corpsdetexte3"/>
              <w:jc w:val="center"/>
              <w:rPr>
                <w:ins w:id="73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C196B8B" w14:textId="77777777" w:rsidR="00776419" w:rsidRPr="00F5208D" w:rsidRDefault="00776419" w:rsidP="002E04B4">
            <w:pPr>
              <w:pStyle w:val="WW-Corpsdetexte3"/>
              <w:jc w:val="center"/>
              <w:rPr>
                <w:ins w:id="740" w:author="Auteur"/>
                <w:rFonts w:ascii="Helvetica 45 Light" w:hAnsi="Helvetica 45 Light" w:cs="Arial"/>
                <w:sz w:val="18"/>
                <w:szCs w:val="18"/>
              </w:rPr>
            </w:pPr>
            <w:ins w:id="741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222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</w:tr>
    </w:tbl>
    <w:p w14:paraId="6148C06B" w14:textId="77777777" w:rsidR="00776419" w:rsidRDefault="00776419" w:rsidP="00776419">
      <w:pPr>
        <w:rPr>
          <w:ins w:id="742" w:author="Auteur"/>
          <w:rFonts w:ascii="Helvetica 55 Roman" w:hAnsi="Helvetica 55 Roman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063"/>
        <w:gridCol w:w="1063"/>
        <w:gridCol w:w="1063"/>
        <w:gridCol w:w="1063"/>
        <w:gridCol w:w="1063"/>
        <w:gridCol w:w="1064"/>
      </w:tblGrid>
      <w:tr w:rsidR="00776419" w:rsidRPr="00F5208D" w14:paraId="61244AD5" w14:textId="77777777" w:rsidTr="002E04B4">
        <w:trPr>
          <w:trHeight w:val="519"/>
          <w:ins w:id="743" w:author="Auteur"/>
        </w:trPr>
        <w:tc>
          <w:tcPr>
            <w:tcW w:w="2093" w:type="dxa"/>
            <w:shd w:val="clear" w:color="auto" w:fill="auto"/>
          </w:tcPr>
          <w:p w14:paraId="3F0AA482" w14:textId="77777777" w:rsidR="00776419" w:rsidRPr="00F5208D" w:rsidRDefault="00776419" w:rsidP="002E04B4">
            <w:pPr>
              <w:pStyle w:val="WW-Corpsdetexte3"/>
              <w:jc w:val="center"/>
              <w:rPr>
                <w:ins w:id="74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4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Libellé prestation</w:t>
              </w:r>
            </w:ins>
          </w:p>
        </w:tc>
        <w:tc>
          <w:tcPr>
            <w:tcW w:w="1134" w:type="dxa"/>
            <w:shd w:val="clear" w:color="auto" w:fill="auto"/>
          </w:tcPr>
          <w:p w14:paraId="1655EEB0" w14:textId="77777777" w:rsidR="00776419" w:rsidRPr="00F5208D" w:rsidRDefault="00776419" w:rsidP="002E04B4">
            <w:pPr>
              <w:pStyle w:val="WW-Corpsdetexte3"/>
              <w:jc w:val="center"/>
              <w:rPr>
                <w:ins w:id="74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4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Unité</w:t>
              </w:r>
            </w:ins>
          </w:p>
        </w:tc>
        <w:tc>
          <w:tcPr>
            <w:tcW w:w="1063" w:type="dxa"/>
            <w:shd w:val="clear" w:color="auto" w:fill="CCFFCC"/>
          </w:tcPr>
          <w:p w14:paraId="79B29925" w14:textId="77777777" w:rsidR="00776419" w:rsidRPr="00F5208D" w:rsidRDefault="00776419" w:rsidP="002E04B4">
            <w:pPr>
              <w:pStyle w:val="WW-Corpsdetexte3"/>
              <w:jc w:val="center"/>
              <w:rPr>
                <w:ins w:id="74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4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3AA1E05" w14:textId="77777777" w:rsidR="00776419" w:rsidRPr="00F5208D" w:rsidRDefault="00776419" w:rsidP="002E04B4">
            <w:pPr>
              <w:pStyle w:val="WW-Corpsdetexte3"/>
              <w:jc w:val="center"/>
              <w:rPr>
                <w:ins w:id="750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51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7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404E9024" w14:textId="77777777" w:rsidR="00776419" w:rsidRPr="00F5208D" w:rsidRDefault="00776419" w:rsidP="002E04B4">
            <w:pPr>
              <w:pStyle w:val="WW-Corpsdetexte3"/>
              <w:jc w:val="center"/>
              <w:rPr>
                <w:ins w:id="752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53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0FC8541" w14:textId="77777777" w:rsidR="00776419" w:rsidRPr="00F5208D" w:rsidRDefault="00776419" w:rsidP="002E04B4">
            <w:pPr>
              <w:pStyle w:val="WW-Corpsdetexte3"/>
              <w:jc w:val="center"/>
              <w:rPr>
                <w:ins w:id="75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5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8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1290CFBB" w14:textId="77777777" w:rsidR="00776419" w:rsidRPr="00F5208D" w:rsidRDefault="00776419" w:rsidP="002E04B4">
            <w:pPr>
              <w:pStyle w:val="WW-Corpsdetexte3"/>
              <w:jc w:val="center"/>
              <w:rPr>
                <w:ins w:id="75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5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87DE67D" w14:textId="77777777" w:rsidR="00776419" w:rsidRPr="00F5208D" w:rsidRDefault="00776419" w:rsidP="002E04B4">
            <w:pPr>
              <w:pStyle w:val="WW-Corpsdetexte3"/>
              <w:jc w:val="center"/>
              <w:rPr>
                <w:ins w:id="75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5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9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71003408" w14:textId="77777777" w:rsidR="00776419" w:rsidRPr="00F5208D" w:rsidRDefault="00776419" w:rsidP="002E04B4">
            <w:pPr>
              <w:pStyle w:val="WW-Corpsdetexte3"/>
              <w:jc w:val="center"/>
              <w:rPr>
                <w:ins w:id="760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61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FD902F4" w14:textId="77777777" w:rsidR="00776419" w:rsidRPr="00F5208D" w:rsidRDefault="00776419" w:rsidP="002E04B4">
            <w:pPr>
              <w:pStyle w:val="WW-Corpsdetexte3"/>
              <w:jc w:val="center"/>
              <w:rPr>
                <w:ins w:id="762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63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10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335321C9" w14:textId="77777777" w:rsidR="00776419" w:rsidRPr="00F5208D" w:rsidRDefault="00776419" w:rsidP="002E04B4">
            <w:pPr>
              <w:pStyle w:val="WW-Corpsdetexte3"/>
              <w:jc w:val="center"/>
              <w:rPr>
                <w:ins w:id="76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6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1743D904" w14:textId="77777777" w:rsidR="00776419" w:rsidRPr="00F5208D" w:rsidRDefault="00776419" w:rsidP="002E04B4">
            <w:pPr>
              <w:pStyle w:val="WW-Corpsdetexte3"/>
              <w:jc w:val="center"/>
              <w:rPr>
                <w:ins w:id="76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6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11 fibres</w:t>
              </w:r>
            </w:ins>
          </w:p>
        </w:tc>
        <w:tc>
          <w:tcPr>
            <w:tcW w:w="1064" w:type="dxa"/>
            <w:shd w:val="clear" w:color="auto" w:fill="CCFFCC"/>
          </w:tcPr>
          <w:p w14:paraId="20E91C63" w14:textId="77777777" w:rsidR="00776419" w:rsidRPr="00F5208D" w:rsidRDefault="00776419" w:rsidP="002E04B4">
            <w:pPr>
              <w:pStyle w:val="WW-Corpsdetexte3"/>
              <w:jc w:val="center"/>
              <w:rPr>
                <w:ins w:id="76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6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9F2C2B4" w14:textId="77777777" w:rsidR="00776419" w:rsidRPr="00F5208D" w:rsidRDefault="00776419" w:rsidP="002E04B4">
            <w:pPr>
              <w:pStyle w:val="WW-Corpsdetexte3"/>
              <w:jc w:val="center"/>
              <w:rPr>
                <w:ins w:id="770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771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12 fibres</w:t>
              </w:r>
            </w:ins>
          </w:p>
        </w:tc>
      </w:tr>
      <w:tr w:rsidR="00776419" w:rsidRPr="00F5208D" w14:paraId="4427980B" w14:textId="77777777" w:rsidTr="002E04B4">
        <w:trPr>
          <w:trHeight w:val="811"/>
          <w:ins w:id="772" w:author="Auteur"/>
        </w:trPr>
        <w:tc>
          <w:tcPr>
            <w:tcW w:w="2093" w:type="dxa"/>
            <w:shd w:val="clear" w:color="auto" w:fill="auto"/>
          </w:tcPr>
          <w:p w14:paraId="4857A63E" w14:textId="77777777" w:rsidR="00776419" w:rsidRPr="00F5208D" w:rsidRDefault="00776419" w:rsidP="002E04B4">
            <w:pPr>
              <w:pStyle w:val="WW-Corpsdetexte3"/>
              <w:rPr>
                <w:ins w:id="773" w:author="Auteur"/>
                <w:rFonts w:ascii="Helvetica 45 Light" w:hAnsi="Helvetica 45 Light" w:cs="Arial"/>
                <w:sz w:val="18"/>
                <w:szCs w:val="18"/>
              </w:rPr>
            </w:pPr>
            <w:ins w:id="774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pénalité forfaitaire pour dépassement du délai de rétablissement GTR 10h HO supérieur à 10h et inférieur ou égal à  24h  </w:t>
              </w:r>
            </w:ins>
          </w:p>
        </w:tc>
        <w:tc>
          <w:tcPr>
            <w:tcW w:w="1134" w:type="dxa"/>
            <w:shd w:val="clear" w:color="auto" w:fill="auto"/>
          </w:tcPr>
          <w:p w14:paraId="659182B2" w14:textId="77777777" w:rsidR="00776419" w:rsidRPr="00F5208D" w:rsidRDefault="00776419" w:rsidP="002E04B4">
            <w:pPr>
              <w:pStyle w:val="WW-Corpsdetexte3"/>
              <w:jc w:val="center"/>
              <w:rPr>
                <w:ins w:id="77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A4FCF44" w14:textId="77777777" w:rsidR="00776419" w:rsidRPr="00F5208D" w:rsidRDefault="00776419" w:rsidP="002E04B4">
            <w:pPr>
              <w:pStyle w:val="WW-Corpsdetexte3"/>
              <w:jc w:val="center"/>
              <w:rPr>
                <w:ins w:id="77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2CF2D10" w14:textId="77777777" w:rsidR="00776419" w:rsidRPr="00F5208D" w:rsidRDefault="00776419" w:rsidP="002E04B4">
            <w:pPr>
              <w:pStyle w:val="WW-Corpsdetexte3"/>
              <w:jc w:val="center"/>
              <w:rPr>
                <w:ins w:id="777" w:author="Auteur"/>
                <w:rFonts w:ascii="Helvetica 45 Light" w:hAnsi="Helvetica 45 Light" w:cs="Arial"/>
                <w:sz w:val="18"/>
                <w:szCs w:val="18"/>
              </w:rPr>
            </w:pPr>
            <w:ins w:id="778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Lien NRO-PM </w:t>
              </w:r>
            </w:ins>
          </w:p>
        </w:tc>
        <w:tc>
          <w:tcPr>
            <w:tcW w:w="1063" w:type="dxa"/>
          </w:tcPr>
          <w:p w14:paraId="61006B9E" w14:textId="77777777" w:rsidR="00776419" w:rsidRPr="00F5208D" w:rsidRDefault="00776419" w:rsidP="002E04B4">
            <w:pPr>
              <w:pStyle w:val="WW-Corpsdetexte3"/>
              <w:jc w:val="center"/>
              <w:rPr>
                <w:ins w:id="77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82D7E11" w14:textId="77777777" w:rsidR="00776419" w:rsidRPr="00F5208D" w:rsidRDefault="00776419" w:rsidP="002E04B4">
            <w:pPr>
              <w:pStyle w:val="WW-Corpsdetexte3"/>
              <w:jc w:val="center"/>
              <w:rPr>
                <w:ins w:id="78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44A31B6" w14:textId="77777777" w:rsidR="00776419" w:rsidRPr="00F5208D" w:rsidRDefault="00776419" w:rsidP="002E04B4">
            <w:pPr>
              <w:pStyle w:val="WW-Corpsdetexte3"/>
              <w:jc w:val="center"/>
              <w:rPr>
                <w:ins w:id="781" w:author="Auteur"/>
                <w:rFonts w:ascii="Helvetica 45 Light" w:hAnsi="Helvetica 45 Light" w:cs="Arial"/>
                <w:sz w:val="18"/>
                <w:szCs w:val="18"/>
              </w:rPr>
            </w:pPr>
            <w:ins w:id="78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87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1D61DD4C" w14:textId="77777777" w:rsidR="00776419" w:rsidRPr="00F5208D" w:rsidRDefault="00776419" w:rsidP="002E04B4">
            <w:pPr>
              <w:pStyle w:val="WW-Corpsdetexte3"/>
              <w:jc w:val="center"/>
              <w:rPr>
                <w:ins w:id="78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E737FB4" w14:textId="77777777" w:rsidR="00776419" w:rsidRPr="00F5208D" w:rsidRDefault="00776419" w:rsidP="002E04B4">
            <w:pPr>
              <w:pStyle w:val="WW-Corpsdetexte3"/>
              <w:jc w:val="center"/>
              <w:rPr>
                <w:ins w:id="78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FF70717" w14:textId="77777777" w:rsidR="00776419" w:rsidRPr="00F5208D" w:rsidRDefault="00776419" w:rsidP="002E04B4">
            <w:pPr>
              <w:pStyle w:val="WW-Corpsdetexte3"/>
              <w:jc w:val="center"/>
              <w:rPr>
                <w:ins w:id="785" w:author="Auteur"/>
                <w:rFonts w:ascii="Helvetica 45 Light" w:hAnsi="Helvetica 45 Light" w:cs="Arial"/>
                <w:sz w:val="18"/>
                <w:szCs w:val="18"/>
              </w:rPr>
            </w:pPr>
            <w:ins w:id="786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99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  <w:p w14:paraId="02D7CA03" w14:textId="77777777" w:rsidR="00776419" w:rsidRPr="00F5208D" w:rsidRDefault="00776419" w:rsidP="002E04B4">
            <w:pPr>
              <w:pStyle w:val="WW-Corpsdetexte3"/>
              <w:jc w:val="center"/>
              <w:rPr>
                <w:ins w:id="787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2B6D8199" w14:textId="77777777" w:rsidR="00776419" w:rsidRPr="00F5208D" w:rsidRDefault="00776419" w:rsidP="002E04B4">
            <w:pPr>
              <w:pStyle w:val="WW-Corpsdetexte3"/>
              <w:jc w:val="center"/>
              <w:rPr>
                <w:ins w:id="78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311A061" w14:textId="77777777" w:rsidR="00776419" w:rsidRPr="00F5208D" w:rsidRDefault="00776419" w:rsidP="002E04B4">
            <w:pPr>
              <w:pStyle w:val="WW-Corpsdetexte3"/>
              <w:jc w:val="center"/>
              <w:rPr>
                <w:ins w:id="78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64272E4" w14:textId="77777777" w:rsidR="00776419" w:rsidRPr="00F5208D" w:rsidRDefault="00776419" w:rsidP="002E04B4">
            <w:pPr>
              <w:pStyle w:val="WW-Corpsdetexte3"/>
              <w:jc w:val="center"/>
              <w:rPr>
                <w:ins w:id="790" w:author="Auteur"/>
                <w:rFonts w:ascii="Helvetica 45 Light" w:hAnsi="Helvetica 45 Light" w:cs="Arial"/>
                <w:sz w:val="18"/>
                <w:szCs w:val="18"/>
              </w:rPr>
            </w:pPr>
            <w:ins w:id="791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111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6E3E83DF" w14:textId="77777777" w:rsidR="00776419" w:rsidRPr="00F5208D" w:rsidRDefault="00776419" w:rsidP="002E04B4">
            <w:pPr>
              <w:pStyle w:val="WW-Corpsdetexte3"/>
              <w:jc w:val="center"/>
              <w:rPr>
                <w:ins w:id="79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F55E357" w14:textId="77777777" w:rsidR="00776419" w:rsidRPr="00F5208D" w:rsidRDefault="00776419" w:rsidP="002E04B4">
            <w:pPr>
              <w:pStyle w:val="WW-Corpsdetexte3"/>
              <w:jc w:val="center"/>
              <w:rPr>
                <w:ins w:id="79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CFF7F02" w14:textId="77777777" w:rsidR="00776419" w:rsidRPr="00F5208D" w:rsidRDefault="00776419" w:rsidP="002E04B4">
            <w:pPr>
              <w:pStyle w:val="WW-Corpsdetexte3"/>
              <w:jc w:val="center"/>
              <w:rPr>
                <w:ins w:id="794" w:author="Auteur"/>
                <w:rFonts w:ascii="Helvetica 45 Light" w:hAnsi="Helvetica 45 Light" w:cs="Arial"/>
                <w:sz w:val="18"/>
                <w:szCs w:val="18"/>
              </w:rPr>
            </w:pPr>
            <w:ins w:id="79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124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00B85A0E" w14:textId="77777777" w:rsidR="00776419" w:rsidRPr="00F5208D" w:rsidRDefault="00776419" w:rsidP="002E04B4">
            <w:pPr>
              <w:pStyle w:val="WW-Corpsdetexte3"/>
              <w:jc w:val="center"/>
              <w:rPr>
                <w:ins w:id="79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B6374E6" w14:textId="77777777" w:rsidR="00776419" w:rsidRPr="00F5208D" w:rsidRDefault="00776419" w:rsidP="002E04B4">
            <w:pPr>
              <w:pStyle w:val="WW-Corpsdetexte3"/>
              <w:jc w:val="center"/>
              <w:rPr>
                <w:ins w:id="79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1885CAA" w14:textId="77777777" w:rsidR="00776419" w:rsidRPr="00F5208D" w:rsidRDefault="00776419" w:rsidP="002E04B4">
            <w:pPr>
              <w:pStyle w:val="WW-Corpsdetexte3"/>
              <w:jc w:val="center"/>
              <w:rPr>
                <w:ins w:id="798" w:author="Auteur"/>
                <w:rFonts w:ascii="Helvetica 45 Light" w:hAnsi="Helvetica 45 Light" w:cs="Arial"/>
                <w:sz w:val="18"/>
                <w:szCs w:val="18"/>
              </w:rPr>
            </w:pPr>
            <w:ins w:id="79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136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4" w:type="dxa"/>
          </w:tcPr>
          <w:p w14:paraId="1757EB82" w14:textId="77777777" w:rsidR="00776419" w:rsidRPr="00F5208D" w:rsidRDefault="00776419" w:rsidP="002E04B4">
            <w:pPr>
              <w:pStyle w:val="WW-Corpsdetexte3"/>
              <w:jc w:val="center"/>
              <w:rPr>
                <w:ins w:id="80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2F2968C" w14:textId="77777777" w:rsidR="00776419" w:rsidRPr="00F5208D" w:rsidRDefault="00776419" w:rsidP="002E04B4">
            <w:pPr>
              <w:pStyle w:val="WW-Corpsdetexte3"/>
              <w:jc w:val="center"/>
              <w:rPr>
                <w:ins w:id="80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F8634CD" w14:textId="77777777" w:rsidR="00776419" w:rsidRPr="00F5208D" w:rsidRDefault="00776419" w:rsidP="002E04B4">
            <w:pPr>
              <w:pStyle w:val="WW-Corpsdetexte3"/>
              <w:jc w:val="center"/>
              <w:rPr>
                <w:ins w:id="802" w:author="Auteur"/>
                <w:rFonts w:ascii="Helvetica 45 Light" w:hAnsi="Helvetica 45 Light" w:cs="Arial"/>
                <w:sz w:val="18"/>
                <w:szCs w:val="18"/>
              </w:rPr>
            </w:pPr>
            <w:ins w:id="803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148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 </w:t>
              </w:r>
            </w:ins>
          </w:p>
          <w:p w14:paraId="6AA4824C" w14:textId="77777777" w:rsidR="00776419" w:rsidRPr="00F5208D" w:rsidRDefault="00776419" w:rsidP="002E04B4">
            <w:pPr>
              <w:pStyle w:val="WW-Corpsdetexte3"/>
              <w:jc w:val="center"/>
              <w:rPr>
                <w:ins w:id="804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31534141" w14:textId="77777777" w:rsidTr="002E04B4">
        <w:trPr>
          <w:trHeight w:val="1146"/>
          <w:ins w:id="805" w:author="Auteur"/>
        </w:trPr>
        <w:tc>
          <w:tcPr>
            <w:tcW w:w="2093" w:type="dxa"/>
            <w:shd w:val="clear" w:color="auto" w:fill="auto"/>
          </w:tcPr>
          <w:p w14:paraId="3E00B031" w14:textId="77777777" w:rsidR="00776419" w:rsidRPr="00F5208D" w:rsidRDefault="00776419" w:rsidP="002E04B4">
            <w:pPr>
              <w:pStyle w:val="WW-Corpsdetexte3"/>
              <w:rPr>
                <w:ins w:id="806" w:author="Auteur"/>
                <w:rFonts w:ascii="Helvetica 45 Light" w:hAnsi="Helvetica 45 Light" w:cs="Arial"/>
                <w:sz w:val="18"/>
                <w:szCs w:val="18"/>
              </w:rPr>
            </w:pPr>
            <w:ins w:id="807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lastRenderedPageBreak/>
                <w:t xml:space="preserve">pénalité forfaitaire pour dépassement du délai de rétablissement GTR 10h HO supérieur à 24h et inférieur ou égale à  72h </w:t>
              </w:r>
            </w:ins>
          </w:p>
        </w:tc>
        <w:tc>
          <w:tcPr>
            <w:tcW w:w="1134" w:type="dxa"/>
            <w:shd w:val="clear" w:color="auto" w:fill="auto"/>
          </w:tcPr>
          <w:p w14:paraId="3B742B9B" w14:textId="77777777" w:rsidR="00776419" w:rsidRPr="00F5208D" w:rsidRDefault="00776419" w:rsidP="002E04B4">
            <w:pPr>
              <w:pStyle w:val="WW-Corpsdetexte3"/>
              <w:jc w:val="center"/>
              <w:rPr>
                <w:ins w:id="80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2B9B10C" w14:textId="77777777" w:rsidR="00776419" w:rsidRPr="00F5208D" w:rsidRDefault="00776419" w:rsidP="002E04B4">
            <w:pPr>
              <w:pStyle w:val="WW-Corpsdetexte3"/>
              <w:jc w:val="center"/>
              <w:rPr>
                <w:ins w:id="80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8CA0E19" w14:textId="77777777" w:rsidR="00776419" w:rsidRPr="00F5208D" w:rsidRDefault="00776419" w:rsidP="002E04B4">
            <w:pPr>
              <w:pStyle w:val="WW-Corpsdetexte3"/>
              <w:jc w:val="center"/>
              <w:rPr>
                <w:ins w:id="810" w:author="Auteur"/>
                <w:rFonts w:ascii="Helvetica 45 Light" w:hAnsi="Helvetica 45 Light" w:cs="Arial"/>
                <w:sz w:val="18"/>
                <w:szCs w:val="18"/>
              </w:rPr>
            </w:pPr>
            <w:ins w:id="811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>Lien NRO-PM</w:t>
              </w:r>
            </w:ins>
          </w:p>
        </w:tc>
        <w:tc>
          <w:tcPr>
            <w:tcW w:w="1063" w:type="dxa"/>
          </w:tcPr>
          <w:p w14:paraId="5A8BAEEB" w14:textId="77777777" w:rsidR="00776419" w:rsidRPr="00F5208D" w:rsidRDefault="00776419" w:rsidP="002E04B4">
            <w:pPr>
              <w:pStyle w:val="WW-Corpsdetexte3"/>
              <w:jc w:val="center"/>
              <w:rPr>
                <w:ins w:id="81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BC26568" w14:textId="77777777" w:rsidR="00776419" w:rsidRPr="00F5208D" w:rsidRDefault="00776419" w:rsidP="002E04B4">
            <w:pPr>
              <w:pStyle w:val="WW-Corpsdetexte3"/>
              <w:jc w:val="center"/>
              <w:rPr>
                <w:ins w:id="81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BB9202C" w14:textId="77777777" w:rsidR="00776419" w:rsidRPr="00F5208D" w:rsidRDefault="00776419" w:rsidP="002E04B4">
            <w:pPr>
              <w:pStyle w:val="WW-Corpsdetexte3"/>
              <w:jc w:val="center"/>
              <w:rPr>
                <w:ins w:id="814" w:author="Auteur"/>
                <w:rFonts w:ascii="Helvetica 45 Light" w:hAnsi="Helvetica 45 Light" w:cs="Arial"/>
                <w:sz w:val="18"/>
                <w:szCs w:val="18"/>
              </w:rPr>
            </w:pPr>
            <w:ins w:id="81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174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 €</w:t>
              </w:r>
            </w:ins>
          </w:p>
        </w:tc>
        <w:tc>
          <w:tcPr>
            <w:tcW w:w="1063" w:type="dxa"/>
          </w:tcPr>
          <w:p w14:paraId="78140635" w14:textId="77777777" w:rsidR="00776419" w:rsidRPr="00F5208D" w:rsidRDefault="00776419" w:rsidP="002E04B4">
            <w:pPr>
              <w:pStyle w:val="WW-Corpsdetexte3"/>
              <w:jc w:val="center"/>
              <w:rPr>
                <w:ins w:id="81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33F115F" w14:textId="77777777" w:rsidR="00776419" w:rsidRPr="00F5208D" w:rsidRDefault="00776419" w:rsidP="002E04B4">
            <w:pPr>
              <w:pStyle w:val="WW-Corpsdetexte3"/>
              <w:jc w:val="center"/>
              <w:rPr>
                <w:ins w:id="81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58A3591" w14:textId="77777777" w:rsidR="00776419" w:rsidRPr="00F5208D" w:rsidRDefault="00776419" w:rsidP="002E04B4">
            <w:pPr>
              <w:pStyle w:val="WW-Corpsdetexte3"/>
              <w:jc w:val="center"/>
              <w:rPr>
                <w:ins w:id="818" w:author="Auteur"/>
                <w:rFonts w:ascii="Helvetica 45 Light" w:hAnsi="Helvetica 45 Light" w:cs="Arial"/>
                <w:sz w:val="18"/>
                <w:szCs w:val="18"/>
              </w:rPr>
            </w:pPr>
            <w:ins w:id="81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198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  <w:p w14:paraId="7235BD29" w14:textId="77777777" w:rsidR="00776419" w:rsidRPr="00F5208D" w:rsidRDefault="00776419" w:rsidP="002E04B4">
            <w:pPr>
              <w:pStyle w:val="WW-Corpsdetexte3"/>
              <w:jc w:val="center"/>
              <w:rPr>
                <w:ins w:id="820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12A6C4A9" w14:textId="77777777" w:rsidR="00776419" w:rsidRPr="00F5208D" w:rsidRDefault="00776419" w:rsidP="002E04B4">
            <w:pPr>
              <w:pStyle w:val="WW-Corpsdetexte3"/>
              <w:jc w:val="center"/>
              <w:rPr>
                <w:ins w:id="82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2D33720" w14:textId="77777777" w:rsidR="00776419" w:rsidRPr="00F5208D" w:rsidRDefault="00776419" w:rsidP="002E04B4">
            <w:pPr>
              <w:pStyle w:val="WW-Corpsdetexte3"/>
              <w:jc w:val="center"/>
              <w:rPr>
                <w:ins w:id="82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BF69527" w14:textId="77777777" w:rsidR="00776419" w:rsidRPr="00F5208D" w:rsidRDefault="00776419" w:rsidP="002E04B4">
            <w:pPr>
              <w:pStyle w:val="WW-Corpsdetexte3"/>
              <w:jc w:val="center"/>
              <w:rPr>
                <w:ins w:id="823" w:author="Auteur"/>
                <w:rFonts w:ascii="Helvetica 45 Light" w:hAnsi="Helvetica 45 Light" w:cs="Arial"/>
                <w:sz w:val="18"/>
                <w:szCs w:val="18"/>
              </w:rPr>
            </w:pPr>
            <w:ins w:id="824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223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5DC4BA6E" w14:textId="77777777" w:rsidR="00776419" w:rsidRPr="00F5208D" w:rsidRDefault="00776419" w:rsidP="002E04B4">
            <w:pPr>
              <w:pStyle w:val="WW-Corpsdetexte3"/>
              <w:jc w:val="center"/>
              <w:rPr>
                <w:ins w:id="82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F30EFD1" w14:textId="77777777" w:rsidR="00776419" w:rsidRPr="00F5208D" w:rsidRDefault="00776419" w:rsidP="002E04B4">
            <w:pPr>
              <w:pStyle w:val="WW-Corpsdetexte3"/>
              <w:jc w:val="center"/>
              <w:rPr>
                <w:ins w:id="82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36D074E" w14:textId="77777777" w:rsidR="00776419" w:rsidRPr="00F5208D" w:rsidRDefault="00776419" w:rsidP="002E04B4">
            <w:pPr>
              <w:pStyle w:val="WW-Corpsdetexte3"/>
              <w:jc w:val="center"/>
              <w:rPr>
                <w:ins w:id="827" w:author="Auteur"/>
                <w:rFonts w:ascii="Helvetica 45 Light" w:hAnsi="Helvetica 45 Light" w:cs="Arial"/>
                <w:sz w:val="18"/>
                <w:szCs w:val="18"/>
              </w:rPr>
            </w:pPr>
            <w:ins w:id="82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247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38BE2822" w14:textId="77777777" w:rsidR="00776419" w:rsidRPr="00F5208D" w:rsidRDefault="00776419" w:rsidP="002E04B4">
            <w:pPr>
              <w:pStyle w:val="WW-Corpsdetexte3"/>
              <w:jc w:val="center"/>
              <w:rPr>
                <w:ins w:id="82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216704C" w14:textId="77777777" w:rsidR="00776419" w:rsidRPr="00F5208D" w:rsidRDefault="00776419" w:rsidP="002E04B4">
            <w:pPr>
              <w:pStyle w:val="WW-Corpsdetexte3"/>
              <w:jc w:val="center"/>
              <w:rPr>
                <w:ins w:id="83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1DF0C8B" w14:textId="77777777" w:rsidR="00776419" w:rsidRPr="00F5208D" w:rsidRDefault="00776419" w:rsidP="002E04B4">
            <w:pPr>
              <w:pStyle w:val="WW-Corpsdetexte3"/>
              <w:jc w:val="center"/>
              <w:rPr>
                <w:ins w:id="831" w:author="Auteur"/>
                <w:rFonts w:ascii="Helvetica 45 Light" w:hAnsi="Helvetica 45 Light" w:cs="Arial"/>
                <w:sz w:val="18"/>
                <w:szCs w:val="18"/>
              </w:rPr>
            </w:pPr>
            <w:ins w:id="83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272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4" w:type="dxa"/>
          </w:tcPr>
          <w:p w14:paraId="44F110EE" w14:textId="77777777" w:rsidR="00776419" w:rsidRPr="00F5208D" w:rsidRDefault="00776419" w:rsidP="002E04B4">
            <w:pPr>
              <w:pStyle w:val="WW-Corpsdetexte3"/>
              <w:jc w:val="center"/>
              <w:rPr>
                <w:ins w:id="83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F234B88" w14:textId="77777777" w:rsidR="00776419" w:rsidRPr="00F5208D" w:rsidRDefault="00776419" w:rsidP="002E04B4">
            <w:pPr>
              <w:pStyle w:val="WW-Corpsdetexte3"/>
              <w:jc w:val="center"/>
              <w:rPr>
                <w:ins w:id="83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8158EC7" w14:textId="77777777" w:rsidR="00776419" w:rsidRPr="00F5208D" w:rsidRDefault="00776419" w:rsidP="002E04B4">
            <w:pPr>
              <w:pStyle w:val="WW-Corpsdetexte3"/>
              <w:jc w:val="center"/>
              <w:rPr>
                <w:ins w:id="835" w:author="Auteur"/>
                <w:rFonts w:ascii="Helvetica 45 Light" w:hAnsi="Helvetica 45 Light" w:cs="Arial"/>
                <w:sz w:val="18"/>
                <w:szCs w:val="18"/>
              </w:rPr>
            </w:pPr>
            <w:ins w:id="836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296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  <w:p w14:paraId="2E133133" w14:textId="77777777" w:rsidR="00776419" w:rsidRPr="00F5208D" w:rsidRDefault="00776419" w:rsidP="002E04B4">
            <w:pPr>
              <w:pStyle w:val="WW-Corpsdetexte3"/>
              <w:jc w:val="center"/>
              <w:rPr>
                <w:ins w:id="837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  <w:tr w:rsidR="00776419" w:rsidRPr="00F5208D" w14:paraId="497E650E" w14:textId="77777777" w:rsidTr="002E04B4">
        <w:trPr>
          <w:trHeight w:val="179"/>
          <w:ins w:id="838" w:author="Auteur"/>
        </w:trPr>
        <w:tc>
          <w:tcPr>
            <w:tcW w:w="2093" w:type="dxa"/>
            <w:shd w:val="clear" w:color="auto" w:fill="auto"/>
          </w:tcPr>
          <w:p w14:paraId="61FB1847" w14:textId="77777777" w:rsidR="00776419" w:rsidRPr="00F5208D" w:rsidRDefault="00776419" w:rsidP="002E04B4">
            <w:pPr>
              <w:pStyle w:val="WW-Corpsdetexte3"/>
              <w:rPr>
                <w:ins w:id="839" w:author="Auteur"/>
                <w:rFonts w:ascii="Helvetica 45 Light" w:hAnsi="Helvetica 45 Light" w:cs="Arial"/>
                <w:sz w:val="18"/>
                <w:szCs w:val="18"/>
              </w:rPr>
            </w:pPr>
            <w:ins w:id="840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pénalité forfaitaire pour dépassement du délai de rétablissement GTR 10h HO supérieur à  72h </w:t>
              </w:r>
            </w:ins>
          </w:p>
        </w:tc>
        <w:tc>
          <w:tcPr>
            <w:tcW w:w="1134" w:type="dxa"/>
            <w:shd w:val="clear" w:color="auto" w:fill="auto"/>
          </w:tcPr>
          <w:p w14:paraId="78DF4870" w14:textId="77777777" w:rsidR="00776419" w:rsidRPr="00F5208D" w:rsidRDefault="00776419" w:rsidP="002E04B4">
            <w:pPr>
              <w:pStyle w:val="WW-Corpsdetexte3"/>
              <w:jc w:val="center"/>
              <w:rPr>
                <w:ins w:id="84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8EAD910" w14:textId="77777777" w:rsidR="00776419" w:rsidRPr="00F5208D" w:rsidRDefault="00776419" w:rsidP="002E04B4">
            <w:pPr>
              <w:pStyle w:val="WW-Corpsdetexte3"/>
              <w:jc w:val="center"/>
              <w:rPr>
                <w:ins w:id="84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49615B3" w14:textId="77777777" w:rsidR="00776419" w:rsidRPr="00F5208D" w:rsidRDefault="00776419" w:rsidP="002E04B4">
            <w:pPr>
              <w:pStyle w:val="WW-Corpsdetexte3"/>
              <w:jc w:val="center"/>
              <w:rPr>
                <w:ins w:id="843" w:author="Auteur"/>
                <w:rFonts w:ascii="Helvetica 45 Light" w:hAnsi="Helvetica 45 Light" w:cs="Arial"/>
                <w:sz w:val="18"/>
                <w:szCs w:val="18"/>
              </w:rPr>
            </w:pPr>
            <w:ins w:id="844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>Lien NRO-PM</w:t>
              </w:r>
            </w:ins>
          </w:p>
        </w:tc>
        <w:tc>
          <w:tcPr>
            <w:tcW w:w="1063" w:type="dxa"/>
          </w:tcPr>
          <w:p w14:paraId="1CCB5A88" w14:textId="77777777" w:rsidR="00776419" w:rsidRPr="00F5208D" w:rsidRDefault="00776419" w:rsidP="002E04B4">
            <w:pPr>
              <w:pStyle w:val="WW-Corpsdetexte3"/>
              <w:jc w:val="center"/>
              <w:rPr>
                <w:ins w:id="84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05CD977" w14:textId="77777777" w:rsidR="00776419" w:rsidRPr="00F5208D" w:rsidRDefault="00776419" w:rsidP="002E04B4">
            <w:pPr>
              <w:pStyle w:val="WW-Corpsdetexte3"/>
              <w:jc w:val="center"/>
              <w:rPr>
                <w:ins w:id="84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50F7DB3" w14:textId="77777777" w:rsidR="00776419" w:rsidRPr="00F5208D" w:rsidRDefault="00776419" w:rsidP="002E04B4">
            <w:pPr>
              <w:pStyle w:val="WW-Corpsdetexte3"/>
              <w:jc w:val="center"/>
              <w:rPr>
                <w:ins w:id="847" w:author="Auteur"/>
                <w:rFonts w:ascii="Helvetica 45 Light" w:hAnsi="Helvetica 45 Light" w:cs="Arial"/>
                <w:sz w:val="18"/>
                <w:szCs w:val="18"/>
              </w:rPr>
            </w:pPr>
            <w:ins w:id="84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261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7E562333" w14:textId="77777777" w:rsidR="00776419" w:rsidRPr="00F5208D" w:rsidRDefault="00776419" w:rsidP="002E04B4">
            <w:pPr>
              <w:pStyle w:val="WW-Corpsdetexte3"/>
              <w:jc w:val="center"/>
              <w:rPr>
                <w:ins w:id="84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991604D" w14:textId="77777777" w:rsidR="00776419" w:rsidRPr="00F5208D" w:rsidRDefault="00776419" w:rsidP="002E04B4">
            <w:pPr>
              <w:pStyle w:val="WW-Corpsdetexte3"/>
              <w:jc w:val="center"/>
              <w:rPr>
                <w:ins w:id="85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9283EB7" w14:textId="77777777" w:rsidR="00776419" w:rsidRPr="00F5208D" w:rsidRDefault="00776419" w:rsidP="002E04B4">
            <w:pPr>
              <w:pStyle w:val="WW-Corpsdetexte3"/>
              <w:jc w:val="center"/>
              <w:rPr>
                <w:ins w:id="851" w:author="Auteur"/>
                <w:rFonts w:ascii="Helvetica 45 Light" w:hAnsi="Helvetica 45 Light" w:cs="Arial"/>
                <w:sz w:val="18"/>
                <w:szCs w:val="18"/>
              </w:rPr>
            </w:pPr>
            <w:ins w:id="85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297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47FADD07" w14:textId="77777777" w:rsidR="00776419" w:rsidRPr="00F5208D" w:rsidRDefault="00776419" w:rsidP="002E04B4">
            <w:pPr>
              <w:pStyle w:val="WW-Corpsdetexte3"/>
              <w:jc w:val="center"/>
              <w:rPr>
                <w:ins w:id="85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DFE3A9E" w14:textId="77777777" w:rsidR="00776419" w:rsidRPr="00F5208D" w:rsidRDefault="00776419" w:rsidP="002E04B4">
            <w:pPr>
              <w:pStyle w:val="WW-Corpsdetexte3"/>
              <w:jc w:val="center"/>
              <w:rPr>
                <w:ins w:id="85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D1BC0E1" w14:textId="77777777" w:rsidR="00776419" w:rsidRPr="00F5208D" w:rsidRDefault="00776419" w:rsidP="002E04B4">
            <w:pPr>
              <w:pStyle w:val="WW-Corpsdetexte3"/>
              <w:jc w:val="center"/>
              <w:rPr>
                <w:ins w:id="855" w:author="Auteur"/>
                <w:rFonts w:ascii="Helvetica 45 Light" w:hAnsi="Helvetica 45 Light" w:cs="Arial"/>
                <w:sz w:val="18"/>
                <w:szCs w:val="18"/>
              </w:rPr>
            </w:pPr>
            <w:ins w:id="856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334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4CC3266B" w14:textId="77777777" w:rsidR="00776419" w:rsidRPr="00F5208D" w:rsidRDefault="00776419" w:rsidP="002E04B4">
            <w:pPr>
              <w:pStyle w:val="WW-Corpsdetexte3"/>
              <w:jc w:val="center"/>
              <w:rPr>
                <w:ins w:id="85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5A5B6ED" w14:textId="77777777" w:rsidR="00776419" w:rsidRPr="00F5208D" w:rsidRDefault="00776419" w:rsidP="002E04B4">
            <w:pPr>
              <w:pStyle w:val="WW-Corpsdetexte3"/>
              <w:jc w:val="center"/>
              <w:rPr>
                <w:ins w:id="85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1679D0D" w14:textId="77777777" w:rsidR="00776419" w:rsidRPr="00F5208D" w:rsidRDefault="00776419" w:rsidP="002E04B4">
            <w:pPr>
              <w:pStyle w:val="WW-Corpsdetexte3"/>
              <w:jc w:val="center"/>
              <w:rPr>
                <w:ins w:id="859" w:author="Auteur"/>
                <w:rFonts w:ascii="Helvetica 45 Light" w:hAnsi="Helvetica 45 Light" w:cs="Arial"/>
                <w:sz w:val="18"/>
                <w:szCs w:val="18"/>
              </w:rPr>
            </w:pPr>
            <w:ins w:id="860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371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2F00FEC6" w14:textId="77777777" w:rsidR="00776419" w:rsidRPr="00F5208D" w:rsidRDefault="00776419" w:rsidP="002E04B4">
            <w:pPr>
              <w:pStyle w:val="WW-Corpsdetexte3"/>
              <w:jc w:val="center"/>
              <w:rPr>
                <w:ins w:id="86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43ABFEE" w14:textId="77777777" w:rsidR="00776419" w:rsidRPr="00F5208D" w:rsidRDefault="00776419" w:rsidP="002E04B4">
            <w:pPr>
              <w:pStyle w:val="WW-Corpsdetexte3"/>
              <w:jc w:val="center"/>
              <w:rPr>
                <w:ins w:id="86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CE1EAAB" w14:textId="77777777" w:rsidR="00776419" w:rsidRPr="00F5208D" w:rsidRDefault="00776419" w:rsidP="002E04B4">
            <w:pPr>
              <w:pStyle w:val="WW-Corpsdetexte3"/>
              <w:jc w:val="center"/>
              <w:rPr>
                <w:ins w:id="863" w:author="Auteur"/>
                <w:rFonts w:ascii="Helvetica 45 Light" w:hAnsi="Helvetica 45 Light" w:cs="Arial"/>
                <w:sz w:val="18"/>
                <w:szCs w:val="18"/>
              </w:rPr>
            </w:pPr>
            <w:ins w:id="864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407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4" w:type="dxa"/>
          </w:tcPr>
          <w:p w14:paraId="31F4A0D3" w14:textId="77777777" w:rsidR="00776419" w:rsidRPr="00F5208D" w:rsidRDefault="00776419" w:rsidP="002E04B4">
            <w:pPr>
              <w:pStyle w:val="WW-Corpsdetexte3"/>
              <w:jc w:val="center"/>
              <w:rPr>
                <w:ins w:id="86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0CA9E7D" w14:textId="77777777" w:rsidR="00776419" w:rsidRPr="00F5208D" w:rsidRDefault="00776419" w:rsidP="002E04B4">
            <w:pPr>
              <w:pStyle w:val="WW-Corpsdetexte3"/>
              <w:jc w:val="center"/>
              <w:rPr>
                <w:ins w:id="86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82EE119" w14:textId="77777777" w:rsidR="00776419" w:rsidRPr="00F5208D" w:rsidRDefault="00776419" w:rsidP="002E04B4">
            <w:pPr>
              <w:pStyle w:val="WW-Corpsdetexte3"/>
              <w:jc w:val="center"/>
              <w:rPr>
                <w:ins w:id="867" w:author="Auteur"/>
                <w:rFonts w:ascii="Helvetica 45 Light" w:hAnsi="Helvetica 45 Light" w:cs="Arial"/>
                <w:sz w:val="18"/>
                <w:szCs w:val="18"/>
              </w:rPr>
            </w:pPr>
            <w:ins w:id="86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444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</w:tr>
    </w:tbl>
    <w:p w14:paraId="10F7B649" w14:textId="77777777" w:rsidR="00776419" w:rsidRDefault="00776419" w:rsidP="00776419">
      <w:pPr>
        <w:jc w:val="both"/>
        <w:rPr>
          <w:ins w:id="869" w:author="Auteur"/>
          <w:rFonts w:ascii="Helvetica 55 Roman" w:hAnsi="Helvetica 55 Roman"/>
          <w:sz w:val="20"/>
        </w:rPr>
      </w:pPr>
    </w:p>
    <w:p w14:paraId="0A18CD17" w14:textId="77777777" w:rsidR="00972AD9" w:rsidRDefault="00972AD9" w:rsidP="00776419">
      <w:pPr>
        <w:jc w:val="both"/>
        <w:rPr>
          <w:ins w:id="870" w:author="Auteur"/>
          <w:rFonts w:ascii="Helvetica 55 Roman" w:hAnsi="Helvetica 55 Roman"/>
          <w:sz w:val="20"/>
        </w:rPr>
      </w:pPr>
    </w:p>
    <w:p w14:paraId="7480922A" w14:textId="77777777" w:rsidR="00776419" w:rsidRDefault="00776419" w:rsidP="00776419">
      <w:pPr>
        <w:jc w:val="both"/>
        <w:rPr>
          <w:ins w:id="871" w:author="Auteur"/>
          <w:rFonts w:ascii="Helvetica 55 Roman" w:hAnsi="Helvetica 55 Roman"/>
          <w:sz w:val="20"/>
        </w:rPr>
      </w:pPr>
    </w:p>
    <w:p w14:paraId="037458E9" w14:textId="77777777" w:rsidR="00776419" w:rsidRPr="00397F9D" w:rsidRDefault="00776419" w:rsidP="00776419">
      <w:pPr>
        <w:jc w:val="both"/>
        <w:rPr>
          <w:ins w:id="872" w:author="Auteur"/>
          <w:rFonts w:ascii="Helvetica 45 Light" w:hAnsi="Helvetica 45 Light" w:cs="Arial"/>
          <w:bCs/>
          <w:sz w:val="20"/>
          <w:szCs w:val="20"/>
        </w:rPr>
      </w:pPr>
      <w:ins w:id="873" w:author="Auteur">
        <w:r>
          <w:rPr>
            <w:rFonts w:ascii="Helvetica 55 Roman" w:hAnsi="Helvetica 55 Roman"/>
            <w:sz w:val="20"/>
          </w:rPr>
          <w:t>M</w:t>
        </w:r>
        <w:r w:rsidRPr="00EE45F5">
          <w:rPr>
            <w:rFonts w:ascii="Helvetica 55 Roman" w:hAnsi="Helvetica 55 Roman"/>
            <w:sz w:val="20"/>
          </w:rPr>
          <w:t xml:space="preserve">ontant cumulé </w:t>
        </w:r>
        <w:r>
          <w:rPr>
            <w:rFonts w:ascii="Helvetica 55 Roman" w:hAnsi="Helvetica 55 Roman"/>
            <w:sz w:val="20"/>
          </w:rPr>
          <w:t xml:space="preserve">annuel maximum* </w:t>
        </w:r>
        <w:r w:rsidRPr="00EE45F5">
          <w:rPr>
            <w:rFonts w:ascii="Helvetica 55 Roman" w:hAnsi="Helvetica 55 Roman"/>
            <w:sz w:val="20"/>
          </w:rPr>
          <w:t xml:space="preserve">des pénalités dues </w:t>
        </w:r>
        <w:r>
          <w:rPr>
            <w:rFonts w:ascii="Helvetica 55 Roman" w:hAnsi="Helvetica 55 Roman"/>
            <w:sz w:val="20"/>
          </w:rPr>
          <w:t xml:space="preserve">par </w:t>
        </w:r>
        <w:r w:rsidR="00162A9C">
          <w:rPr>
            <w:rFonts w:ascii="Helvetica 55 Roman" w:hAnsi="Helvetica 55 Roman"/>
            <w:sz w:val="20"/>
          </w:rPr>
          <w:t>l’Opérateur d’Immeuble</w:t>
        </w:r>
        <w:r>
          <w:rPr>
            <w:rFonts w:ascii="Helvetica 55 Roman" w:hAnsi="Helvetica 55 Roman"/>
            <w:sz w:val="20"/>
          </w:rPr>
          <w:t xml:space="preserve"> pour dépassement </w:t>
        </w:r>
        <w:r w:rsidRPr="00D24CF1">
          <w:rPr>
            <w:rFonts w:ascii="Helvetica 45 Light" w:hAnsi="Helvetica 45 Light" w:cs="Arial"/>
            <w:bCs/>
            <w:sz w:val="20"/>
            <w:szCs w:val="20"/>
          </w:rPr>
          <w:t xml:space="preserve">du délai de rétablissement par </w:t>
        </w:r>
        <w:r w:rsidR="00162A9C">
          <w:rPr>
            <w:rFonts w:ascii="Helvetica 55 Roman" w:hAnsi="Helvetica 55 Roman"/>
            <w:sz w:val="20"/>
          </w:rPr>
          <w:t>l’Opérateur d’Immeuble</w:t>
        </w:r>
        <w:r>
          <w:rPr>
            <w:rFonts w:ascii="Helvetica 45 Light" w:hAnsi="Helvetica 45 Light" w:cs="Arial"/>
            <w:bCs/>
            <w:sz w:val="20"/>
            <w:szCs w:val="20"/>
          </w:rPr>
          <w:t xml:space="preserve"> d’un Lien NRO-PM avec GTR 10 heures  HO</w:t>
        </w:r>
        <w:r w:rsidR="00972AD9">
          <w:rPr>
            <w:rFonts w:ascii="Helvetica 45 Light" w:hAnsi="Helvetica 45 Light" w:cs="Arial"/>
            <w:bCs/>
            <w:sz w:val="20"/>
            <w:szCs w:val="20"/>
          </w:rPr>
          <w:t> :</w:t>
        </w:r>
      </w:ins>
    </w:p>
    <w:p w14:paraId="21839BAB" w14:textId="77777777" w:rsidR="00776419" w:rsidRDefault="00776419" w:rsidP="00776419">
      <w:pPr>
        <w:rPr>
          <w:ins w:id="874" w:author="Auteur"/>
          <w:rFonts w:ascii="Helvetica 55 Roman" w:hAnsi="Helvetica 55 Roman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1215"/>
        <w:gridCol w:w="1063"/>
        <w:gridCol w:w="1063"/>
        <w:gridCol w:w="1063"/>
        <w:gridCol w:w="1063"/>
        <w:gridCol w:w="1063"/>
        <w:gridCol w:w="1064"/>
        <w:tblGridChange w:id="875">
          <w:tblGrid>
            <w:gridCol w:w="2012"/>
            <w:gridCol w:w="1215"/>
            <w:gridCol w:w="1063"/>
            <w:gridCol w:w="1063"/>
            <w:gridCol w:w="1063"/>
            <w:gridCol w:w="1063"/>
            <w:gridCol w:w="1063"/>
            <w:gridCol w:w="1064"/>
          </w:tblGrid>
        </w:tblGridChange>
      </w:tblGrid>
      <w:tr w:rsidR="00776419" w:rsidRPr="00F5208D" w14:paraId="0EAA7E65" w14:textId="77777777" w:rsidTr="002E04B4">
        <w:trPr>
          <w:trHeight w:val="519"/>
          <w:ins w:id="876" w:author="Auteur"/>
        </w:trPr>
        <w:tc>
          <w:tcPr>
            <w:tcW w:w="2012" w:type="dxa"/>
            <w:shd w:val="clear" w:color="auto" w:fill="auto"/>
          </w:tcPr>
          <w:p w14:paraId="50F7AB5D" w14:textId="77777777" w:rsidR="00776419" w:rsidRPr="00F5208D" w:rsidRDefault="00776419" w:rsidP="002E04B4">
            <w:pPr>
              <w:pStyle w:val="WW-Corpsdetexte3"/>
              <w:jc w:val="center"/>
              <w:rPr>
                <w:ins w:id="87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7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Libellé prestation</w:t>
              </w:r>
            </w:ins>
          </w:p>
        </w:tc>
        <w:tc>
          <w:tcPr>
            <w:tcW w:w="1215" w:type="dxa"/>
            <w:shd w:val="clear" w:color="auto" w:fill="auto"/>
          </w:tcPr>
          <w:p w14:paraId="4875EA1F" w14:textId="77777777" w:rsidR="00776419" w:rsidRPr="00F5208D" w:rsidRDefault="00776419" w:rsidP="002E04B4">
            <w:pPr>
              <w:pStyle w:val="WW-Corpsdetexte3"/>
              <w:jc w:val="center"/>
              <w:rPr>
                <w:ins w:id="87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8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Unité</w:t>
              </w:r>
            </w:ins>
          </w:p>
        </w:tc>
        <w:tc>
          <w:tcPr>
            <w:tcW w:w="1063" w:type="dxa"/>
            <w:shd w:val="clear" w:color="auto" w:fill="CCFFCC"/>
          </w:tcPr>
          <w:p w14:paraId="6EA39135" w14:textId="77777777" w:rsidR="00776419" w:rsidRPr="00F5208D" w:rsidRDefault="00776419" w:rsidP="002E04B4">
            <w:pPr>
              <w:pStyle w:val="WW-Corpsdetexte3"/>
              <w:jc w:val="center"/>
              <w:rPr>
                <w:ins w:id="88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8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14069851" w14:textId="77777777" w:rsidR="00776419" w:rsidRPr="00F5208D" w:rsidRDefault="00776419" w:rsidP="002E04B4">
            <w:pPr>
              <w:pStyle w:val="WW-Corpsdetexte3"/>
              <w:jc w:val="center"/>
              <w:rPr>
                <w:ins w:id="88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8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 fibre</w:t>
              </w:r>
            </w:ins>
          </w:p>
        </w:tc>
        <w:tc>
          <w:tcPr>
            <w:tcW w:w="1063" w:type="dxa"/>
            <w:shd w:val="clear" w:color="auto" w:fill="CCFFCC"/>
          </w:tcPr>
          <w:p w14:paraId="5C0E0ADB" w14:textId="77777777" w:rsidR="00776419" w:rsidRPr="00F5208D" w:rsidRDefault="00776419" w:rsidP="002E04B4">
            <w:pPr>
              <w:pStyle w:val="WW-Corpsdetexte3"/>
              <w:jc w:val="center"/>
              <w:rPr>
                <w:ins w:id="885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86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1C34C93" w14:textId="77777777" w:rsidR="00776419" w:rsidRPr="00F5208D" w:rsidRDefault="00776419" w:rsidP="002E04B4">
            <w:pPr>
              <w:pStyle w:val="WW-Corpsdetexte3"/>
              <w:jc w:val="center"/>
              <w:rPr>
                <w:ins w:id="88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8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2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5C5D7526" w14:textId="77777777" w:rsidR="00776419" w:rsidRPr="00F5208D" w:rsidRDefault="00776419" w:rsidP="002E04B4">
            <w:pPr>
              <w:pStyle w:val="WW-Corpsdetexte3"/>
              <w:jc w:val="center"/>
              <w:rPr>
                <w:ins w:id="88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9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0864132B" w14:textId="77777777" w:rsidR="00776419" w:rsidRPr="00F5208D" w:rsidRDefault="00776419" w:rsidP="002E04B4">
            <w:pPr>
              <w:pStyle w:val="WW-Corpsdetexte3"/>
              <w:jc w:val="center"/>
              <w:rPr>
                <w:ins w:id="89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9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3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023FFC5E" w14:textId="77777777" w:rsidR="00776419" w:rsidRPr="00F5208D" w:rsidRDefault="00776419" w:rsidP="002E04B4">
            <w:pPr>
              <w:pStyle w:val="WW-Corpsdetexte3"/>
              <w:jc w:val="center"/>
              <w:rPr>
                <w:ins w:id="89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9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6BC147E9" w14:textId="77777777" w:rsidR="00776419" w:rsidRPr="00F5208D" w:rsidRDefault="00776419" w:rsidP="002E04B4">
            <w:pPr>
              <w:pStyle w:val="WW-Corpsdetexte3"/>
              <w:jc w:val="center"/>
              <w:rPr>
                <w:ins w:id="895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96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4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70F0A477" w14:textId="77777777" w:rsidR="00776419" w:rsidRPr="00F5208D" w:rsidRDefault="00776419" w:rsidP="002E04B4">
            <w:pPr>
              <w:pStyle w:val="WW-Corpsdetexte3"/>
              <w:jc w:val="center"/>
              <w:rPr>
                <w:ins w:id="897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898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AE24C82" w14:textId="77777777" w:rsidR="00776419" w:rsidRPr="00F5208D" w:rsidRDefault="00776419" w:rsidP="002E04B4">
            <w:pPr>
              <w:pStyle w:val="WW-Corpsdetexte3"/>
              <w:jc w:val="center"/>
              <w:rPr>
                <w:ins w:id="899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00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5 fibres</w:t>
              </w:r>
            </w:ins>
          </w:p>
        </w:tc>
        <w:tc>
          <w:tcPr>
            <w:tcW w:w="1064" w:type="dxa"/>
            <w:shd w:val="clear" w:color="auto" w:fill="CCFFCC"/>
          </w:tcPr>
          <w:p w14:paraId="369E0AFE" w14:textId="77777777" w:rsidR="00776419" w:rsidRPr="00F5208D" w:rsidRDefault="00776419" w:rsidP="002E04B4">
            <w:pPr>
              <w:pStyle w:val="WW-Corpsdetexte3"/>
              <w:jc w:val="center"/>
              <w:rPr>
                <w:ins w:id="901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02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68187E19" w14:textId="77777777" w:rsidR="00776419" w:rsidRPr="00F5208D" w:rsidRDefault="00776419" w:rsidP="002E04B4">
            <w:pPr>
              <w:pStyle w:val="WW-Corpsdetexte3"/>
              <w:jc w:val="center"/>
              <w:rPr>
                <w:ins w:id="903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04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6 fibres</w:t>
              </w:r>
            </w:ins>
          </w:p>
        </w:tc>
      </w:tr>
      <w:tr w:rsidR="00776419" w:rsidRPr="00F5208D" w14:paraId="44FC3E8D" w14:textId="77777777" w:rsidTr="002E04B4">
        <w:trPr>
          <w:trHeight w:val="811"/>
          <w:ins w:id="905" w:author="Auteur"/>
        </w:trPr>
        <w:tc>
          <w:tcPr>
            <w:tcW w:w="2012" w:type="dxa"/>
            <w:shd w:val="clear" w:color="auto" w:fill="auto"/>
          </w:tcPr>
          <w:p w14:paraId="3DBF9F17" w14:textId="77777777" w:rsidR="00776419" w:rsidRPr="00F5208D" w:rsidRDefault="00776419" w:rsidP="002E04B4">
            <w:pPr>
              <w:pStyle w:val="WW-Corpsdetexte3"/>
              <w:rPr>
                <w:ins w:id="906" w:author="Auteur"/>
                <w:rFonts w:ascii="Helvetica 45 Light" w:hAnsi="Helvetica 45 Light" w:cs="Arial"/>
                <w:sz w:val="18"/>
                <w:szCs w:val="18"/>
              </w:rPr>
            </w:pPr>
            <w:ins w:id="907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montant cumulé annuel maximum des pénalités  pour dépassement du délai de rétablissement GTR 10H HO   </w:t>
              </w:r>
            </w:ins>
          </w:p>
        </w:tc>
        <w:tc>
          <w:tcPr>
            <w:tcW w:w="1215" w:type="dxa"/>
            <w:shd w:val="clear" w:color="auto" w:fill="auto"/>
          </w:tcPr>
          <w:p w14:paraId="7B470A3F" w14:textId="77777777" w:rsidR="00776419" w:rsidRPr="00F5208D" w:rsidRDefault="00776419" w:rsidP="002E04B4">
            <w:pPr>
              <w:pStyle w:val="WW-Corpsdetexte3"/>
              <w:jc w:val="center"/>
              <w:rPr>
                <w:ins w:id="90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F610B5E" w14:textId="77777777" w:rsidR="00776419" w:rsidRPr="00F5208D" w:rsidRDefault="00776419" w:rsidP="002E04B4">
            <w:pPr>
              <w:pStyle w:val="WW-Corpsdetexte3"/>
              <w:jc w:val="center"/>
              <w:rPr>
                <w:ins w:id="90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8FE1858" w14:textId="77777777" w:rsidR="00776419" w:rsidRPr="00F5208D" w:rsidRDefault="00776419" w:rsidP="002E04B4">
            <w:pPr>
              <w:pStyle w:val="WW-Corpsdetexte3"/>
              <w:jc w:val="center"/>
              <w:rPr>
                <w:ins w:id="910" w:author="Auteur"/>
                <w:rFonts w:ascii="Helvetica 45 Light" w:hAnsi="Helvetica 45 Light" w:cs="Arial"/>
                <w:sz w:val="18"/>
                <w:szCs w:val="18"/>
              </w:rPr>
            </w:pPr>
            <w:ins w:id="911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Lien NRO-PM </w:t>
              </w:r>
            </w:ins>
          </w:p>
        </w:tc>
        <w:tc>
          <w:tcPr>
            <w:tcW w:w="1063" w:type="dxa"/>
          </w:tcPr>
          <w:p w14:paraId="46F8EA45" w14:textId="77777777" w:rsidR="00776419" w:rsidRPr="00F5208D" w:rsidRDefault="00776419" w:rsidP="002E04B4">
            <w:pPr>
              <w:pStyle w:val="WW-Corpsdetexte3"/>
              <w:jc w:val="center"/>
              <w:rPr>
                <w:ins w:id="91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6402E1C" w14:textId="77777777" w:rsidR="00776419" w:rsidRPr="00F5208D" w:rsidRDefault="00776419" w:rsidP="002E04B4">
            <w:pPr>
              <w:pStyle w:val="WW-Corpsdetexte3"/>
              <w:jc w:val="center"/>
              <w:rPr>
                <w:ins w:id="91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735C83A" w14:textId="77777777" w:rsidR="00776419" w:rsidRPr="00F5208D" w:rsidRDefault="00776419" w:rsidP="002E04B4">
            <w:pPr>
              <w:pStyle w:val="WW-Corpsdetexte3"/>
              <w:jc w:val="center"/>
              <w:rPr>
                <w:ins w:id="914" w:author="Auteur"/>
                <w:rFonts w:ascii="Helvetica 45 Light" w:hAnsi="Helvetica 45 Light" w:cs="Arial"/>
                <w:sz w:val="18"/>
                <w:szCs w:val="18"/>
              </w:rPr>
            </w:pPr>
            <w:ins w:id="915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132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654F5407" w14:textId="77777777" w:rsidR="00776419" w:rsidRPr="00F5208D" w:rsidRDefault="00776419" w:rsidP="002E04B4">
            <w:pPr>
              <w:pStyle w:val="WW-Corpsdetexte3"/>
              <w:jc w:val="center"/>
              <w:rPr>
                <w:ins w:id="91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F576D3B" w14:textId="77777777" w:rsidR="00776419" w:rsidRPr="00F5208D" w:rsidRDefault="00776419" w:rsidP="002E04B4">
            <w:pPr>
              <w:pStyle w:val="WW-Corpsdetexte3"/>
              <w:jc w:val="center"/>
              <w:rPr>
                <w:ins w:id="91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8063E5C" w14:textId="77777777" w:rsidR="00776419" w:rsidRPr="00F5208D" w:rsidRDefault="00776419" w:rsidP="002E04B4">
            <w:pPr>
              <w:pStyle w:val="WW-Corpsdetexte3"/>
              <w:jc w:val="center"/>
              <w:rPr>
                <w:ins w:id="918" w:author="Auteur"/>
                <w:rFonts w:ascii="Helvetica 45 Light" w:hAnsi="Helvetica 45 Light" w:cs="Arial"/>
                <w:sz w:val="18"/>
                <w:szCs w:val="18"/>
              </w:rPr>
            </w:pPr>
            <w:ins w:id="91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258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  <w:p w14:paraId="329325AA" w14:textId="77777777" w:rsidR="00776419" w:rsidRPr="00F5208D" w:rsidRDefault="00776419" w:rsidP="002E04B4">
            <w:pPr>
              <w:pStyle w:val="WW-Corpsdetexte3"/>
              <w:jc w:val="center"/>
              <w:rPr>
                <w:ins w:id="920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5218C738" w14:textId="77777777" w:rsidR="00776419" w:rsidRPr="00F5208D" w:rsidRDefault="00776419" w:rsidP="002E04B4">
            <w:pPr>
              <w:pStyle w:val="WW-Corpsdetexte3"/>
              <w:jc w:val="center"/>
              <w:rPr>
                <w:ins w:id="92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B9F8EBB" w14:textId="77777777" w:rsidR="00776419" w:rsidRPr="00F5208D" w:rsidRDefault="00776419" w:rsidP="002E04B4">
            <w:pPr>
              <w:pStyle w:val="WW-Corpsdetexte3"/>
              <w:jc w:val="center"/>
              <w:rPr>
                <w:ins w:id="92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333582D" w14:textId="77777777" w:rsidR="00776419" w:rsidRPr="00F5208D" w:rsidRDefault="00776419" w:rsidP="002E04B4">
            <w:pPr>
              <w:pStyle w:val="WW-Corpsdetexte3"/>
              <w:jc w:val="center"/>
              <w:rPr>
                <w:ins w:id="923" w:author="Auteur"/>
                <w:rFonts w:ascii="Helvetica 45 Light" w:hAnsi="Helvetica 45 Light" w:cs="Arial"/>
                <w:sz w:val="18"/>
                <w:szCs w:val="18"/>
              </w:rPr>
            </w:pPr>
            <w:ins w:id="924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348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73CA91AF" w14:textId="77777777" w:rsidR="00776419" w:rsidRPr="00F5208D" w:rsidRDefault="00776419" w:rsidP="002E04B4">
            <w:pPr>
              <w:pStyle w:val="WW-Corpsdetexte3"/>
              <w:jc w:val="center"/>
              <w:rPr>
                <w:ins w:id="92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D43D086" w14:textId="77777777" w:rsidR="00776419" w:rsidRPr="00F5208D" w:rsidRDefault="00776419" w:rsidP="002E04B4">
            <w:pPr>
              <w:pStyle w:val="WW-Corpsdetexte3"/>
              <w:jc w:val="center"/>
              <w:rPr>
                <w:ins w:id="92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DA37886" w14:textId="77777777" w:rsidR="00776419" w:rsidRPr="00F5208D" w:rsidRDefault="00776419" w:rsidP="002E04B4">
            <w:pPr>
              <w:pStyle w:val="WW-Corpsdetexte3"/>
              <w:jc w:val="center"/>
              <w:rPr>
                <w:ins w:id="927" w:author="Auteur"/>
                <w:rFonts w:ascii="Helvetica 45 Light" w:hAnsi="Helvetica 45 Light" w:cs="Arial"/>
                <w:sz w:val="18"/>
                <w:szCs w:val="18"/>
              </w:rPr>
            </w:pPr>
            <w:ins w:id="928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390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33539056" w14:textId="77777777" w:rsidR="00776419" w:rsidRPr="00F5208D" w:rsidRDefault="00776419" w:rsidP="002E04B4">
            <w:pPr>
              <w:pStyle w:val="WW-Corpsdetexte3"/>
              <w:jc w:val="center"/>
              <w:rPr>
                <w:ins w:id="92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27D4FD33" w14:textId="77777777" w:rsidR="00776419" w:rsidRPr="00F5208D" w:rsidRDefault="00776419" w:rsidP="002E04B4">
            <w:pPr>
              <w:pStyle w:val="WW-Corpsdetexte3"/>
              <w:jc w:val="center"/>
              <w:rPr>
                <w:ins w:id="93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1024BB8" w14:textId="77777777" w:rsidR="00776419" w:rsidRPr="00F5208D" w:rsidRDefault="00776419" w:rsidP="002E04B4">
            <w:pPr>
              <w:pStyle w:val="WW-Corpsdetexte3"/>
              <w:jc w:val="center"/>
              <w:rPr>
                <w:ins w:id="931" w:author="Auteur"/>
                <w:rFonts w:ascii="Helvetica 45 Light" w:hAnsi="Helvetica 45 Light" w:cs="Arial"/>
                <w:sz w:val="18"/>
                <w:szCs w:val="18"/>
              </w:rPr>
            </w:pPr>
            <w:ins w:id="932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420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4" w:type="dxa"/>
          </w:tcPr>
          <w:p w14:paraId="401FA28B" w14:textId="77777777" w:rsidR="00776419" w:rsidRPr="00F5208D" w:rsidRDefault="00776419" w:rsidP="002E04B4">
            <w:pPr>
              <w:pStyle w:val="WW-Corpsdetexte3"/>
              <w:jc w:val="center"/>
              <w:rPr>
                <w:ins w:id="93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8AB7A07" w14:textId="77777777" w:rsidR="00776419" w:rsidRPr="00F5208D" w:rsidRDefault="00776419" w:rsidP="002E04B4">
            <w:pPr>
              <w:pStyle w:val="WW-Corpsdetexte3"/>
              <w:jc w:val="center"/>
              <w:rPr>
                <w:ins w:id="93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575159F" w14:textId="77777777" w:rsidR="00776419" w:rsidRPr="00F5208D" w:rsidRDefault="00776419" w:rsidP="002E04B4">
            <w:pPr>
              <w:pStyle w:val="WW-Corpsdetexte3"/>
              <w:jc w:val="center"/>
              <w:rPr>
                <w:ins w:id="935" w:author="Auteur"/>
                <w:rFonts w:ascii="Helvetica 45 Light" w:hAnsi="Helvetica 45 Light" w:cs="Arial"/>
                <w:sz w:val="18"/>
                <w:szCs w:val="18"/>
              </w:rPr>
            </w:pPr>
            <w:ins w:id="936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444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 </w:t>
              </w:r>
            </w:ins>
          </w:p>
          <w:p w14:paraId="77CB1547" w14:textId="77777777" w:rsidR="00776419" w:rsidRPr="00F5208D" w:rsidRDefault="00776419" w:rsidP="002E04B4">
            <w:pPr>
              <w:pStyle w:val="WW-Corpsdetexte3"/>
              <w:jc w:val="center"/>
              <w:rPr>
                <w:ins w:id="937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</w:tbl>
    <w:p w14:paraId="1BF88782" w14:textId="77777777" w:rsidR="00776419" w:rsidRDefault="00776419" w:rsidP="00776419">
      <w:pPr>
        <w:rPr>
          <w:ins w:id="938" w:author="Auteur"/>
          <w:rFonts w:ascii="Helvetica 55 Roman" w:hAnsi="Helvetica 55 Roman"/>
          <w:sz w:val="20"/>
        </w:rPr>
      </w:pPr>
    </w:p>
    <w:p w14:paraId="2873495D" w14:textId="77777777" w:rsidR="00776419" w:rsidRDefault="00776419" w:rsidP="00776419">
      <w:pPr>
        <w:rPr>
          <w:ins w:id="939" w:author="Auteur"/>
          <w:rFonts w:ascii="Helvetica 55 Roman" w:hAnsi="Helvetica 55 Roman"/>
          <w:sz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1215"/>
        <w:gridCol w:w="1063"/>
        <w:gridCol w:w="1063"/>
        <w:gridCol w:w="1063"/>
        <w:gridCol w:w="1063"/>
        <w:gridCol w:w="1063"/>
        <w:gridCol w:w="1064"/>
        <w:tblGridChange w:id="940">
          <w:tblGrid>
            <w:gridCol w:w="2012"/>
            <w:gridCol w:w="1215"/>
            <w:gridCol w:w="1063"/>
            <w:gridCol w:w="1063"/>
            <w:gridCol w:w="1063"/>
            <w:gridCol w:w="1063"/>
            <w:gridCol w:w="1063"/>
            <w:gridCol w:w="1064"/>
          </w:tblGrid>
        </w:tblGridChange>
      </w:tblGrid>
      <w:tr w:rsidR="00776419" w:rsidRPr="00F5208D" w14:paraId="4435A74B" w14:textId="77777777" w:rsidTr="002E04B4">
        <w:trPr>
          <w:trHeight w:val="519"/>
          <w:ins w:id="941" w:author="Auteur"/>
        </w:trPr>
        <w:tc>
          <w:tcPr>
            <w:tcW w:w="2012" w:type="dxa"/>
            <w:shd w:val="clear" w:color="auto" w:fill="auto"/>
          </w:tcPr>
          <w:p w14:paraId="69D24508" w14:textId="77777777" w:rsidR="00776419" w:rsidRPr="00F5208D" w:rsidRDefault="00776419" w:rsidP="002E04B4">
            <w:pPr>
              <w:pStyle w:val="WW-Corpsdetexte3"/>
              <w:jc w:val="center"/>
              <w:rPr>
                <w:ins w:id="942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43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Libellé prestation</w:t>
              </w:r>
            </w:ins>
          </w:p>
        </w:tc>
        <w:tc>
          <w:tcPr>
            <w:tcW w:w="1215" w:type="dxa"/>
            <w:shd w:val="clear" w:color="auto" w:fill="auto"/>
          </w:tcPr>
          <w:p w14:paraId="42AF325A" w14:textId="77777777" w:rsidR="00776419" w:rsidRPr="00F5208D" w:rsidRDefault="00776419" w:rsidP="002E04B4">
            <w:pPr>
              <w:pStyle w:val="WW-Corpsdetexte3"/>
              <w:jc w:val="center"/>
              <w:rPr>
                <w:ins w:id="94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4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Unité</w:t>
              </w:r>
            </w:ins>
          </w:p>
        </w:tc>
        <w:tc>
          <w:tcPr>
            <w:tcW w:w="1063" w:type="dxa"/>
            <w:shd w:val="clear" w:color="auto" w:fill="CCFFCC"/>
          </w:tcPr>
          <w:p w14:paraId="562B767E" w14:textId="77777777" w:rsidR="00776419" w:rsidRPr="00F5208D" w:rsidRDefault="00776419" w:rsidP="002E04B4">
            <w:pPr>
              <w:pStyle w:val="WW-Corpsdetexte3"/>
              <w:jc w:val="center"/>
              <w:rPr>
                <w:ins w:id="94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4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C6DAAC5" w14:textId="77777777" w:rsidR="00776419" w:rsidRPr="00F5208D" w:rsidRDefault="00776419" w:rsidP="002E04B4">
            <w:pPr>
              <w:pStyle w:val="WW-Corpsdetexte3"/>
              <w:jc w:val="center"/>
              <w:rPr>
                <w:ins w:id="94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4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7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763D3017" w14:textId="77777777" w:rsidR="00776419" w:rsidRPr="00F5208D" w:rsidRDefault="00776419" w:rsidP="002E04B4">
            <w:pPr>
              <w:pStyle w:val="WW-Corpsdetexte3"/>
              <w:jc w:val="center"/>
              <w:rPr>
                <w:ins w:id="950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51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246ACB1B" w14:textId="77777777" w:rsidR="00776419" w:rsidRPr="00F5208D" w:rsidRDefault="00776419" w:rsidP="002E04B4">
            <w:pPr>
              <w:pStyle w:val="WW-Corpsdetexte3"/>
              <w:jc w:val="center"/>
              <w:rPr>
                <w:ins w:id="952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53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8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2FFEA240" w14:textId="77777777" w:rsidR="00776419" w:rsidRPr="00F5208D" w:rsidRDefault="00776419" w:rsidP="002E04B4">
            <w:pPr>
              <w:pStyle w:val="WW-Corpsdetexte3"/>
              <w:jc w:val="center"/>
              <w:rPr>
                <w:ins w:id="95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5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56A34A1D" w14:textId="77777777" w:rsidR="00776419" w:rsidRPr="00F5208D" w:rsidRDefault="00776419" w:rsidP="002E04B4">
            <w:pPr>
              <w:pStyle w:val="WW-Corpsdetexte3"/>
              <w:jc w:val="center"/>
              <w:rPr>
                <w:ins w:id="95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5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9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515F24B5" w14:textId="77777777" w:rsidR="00776419" w:rsidRPr="00F5208D" w:rsidRDefault="00776419" w:rsidP="002E04B4">
            <w:pPr>
              <w:pStyle w:val="WW-Corpsdetexte3"/>
              <w:jc w:val="center"/>
              <w:rPr>
                <w:ins w:id="95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5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4A101C5A" w14:textId="77777777" w:rsidR="00776419" w:rsidRPr="00F5208D" w:rsidRDefault="00776419" w:rsidP="002E04B4">
            <w:pPr>
              <w:pStyle w:val="WW-Corpsdetexte3"/>
              <w:jc w:val="center"/>
              <w:rPr>
                <w:ins w:id="960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61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10 fibres</w:t>
              </w:r>
            </w:ins>
          </w:p>
        </w:tc>
        <w:tc>
          <w:tcPr>
            <w:tcW w:w="1063" w:type="dxa"/>
            <w:shd w:val="clear" w:color="auto" w:fill="CCFFCC"/>
          </w:tcPr>
          <w:p w14:paraId="671C9869" w14:textId="77777777" w:rsidR="00776419" w:rsidRPr="00F5208D" w:rsidRDefault="00776419" w:rsidP="002E04B4">
            <w:pPr>
              <w:pStyle w:val="WW-Corpsdetexte3"/>
              <w:jc w:val="center"/>
              <w:rPr>
                <w:ins w:id="962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63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4F0FEDAD" w14:textId="77777777" w:rsidR="00776419" w:rsidRPr="00F5208D" w:rsidRDefault="00776419" w:rsidP="002E04B4">
            <w:pPr>
              <w:pStyle w:val="WW-Corpsdetexte3"/>
              <w:jc w:val="center"/>
              <w:rPr>
                <w:ins w:id="964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65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11 fibres</w:t>
              </w:r>
            </w:ins>
          </w:p>
        </w:tc>
        <w:tc>
          <w:tcPr>
            <w:tcW w:w="1064" w:type="dxa"/>
            <w:shd w:val="clear" w:color="auto" w:fill="CCFFCC"/>
          </w:tcPr>
          <w:p w14:paraId="311DF784" w14:textId="77777777" w:rsidR="00776419" w:rsidRPr="00F5208D" w:rsidRDefault="00776419" w:rsidP="002E04B4">
            <w:pPr>
              <w:pStyle w:val="WW-Corpsdetexte3"/>
              <w:jc w:val="center"/>
              <w:rPr>
                <w:ins w:id="966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67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Montant unitaire</w:t>
              </w:r>
            </w:ins>
          </w:p>
          <w:p w14:paraId="65AD4B7B" w14:textId="77777777" w:rsidR="00776419" w:rsidRPr="00F5208D" w:rsidRDefault="00776419" w:rsidP="002E04B4">
            <w:pPr>
              <w:pStyle w:val="WW-Corpsdetexte3"/>
              <w:jc w:val="center"/>
              <w:rPr>
                <w:ins w:id="968" w:author="Auteur"/>
                <w:rFonts w:ascii="Helvetica 45 Light" w:hAnsi="Helvetica 45 Light" w:cs="Arial"/>
                <w:b/>
                <w:iCs/>
                <w:sz w:val="18"/>
                <w:szCs w:val="18"/>
              </w:rPr>
            </w:pPr>
            <w:ins w:id="969" w:author="Auteur">
              <w:r w:rsidRPr="00F5208D">
                <w:rPr>
                  <w:rFonts w:ascii="Helvetica 45 Light" w:hAnsi="Helvetica 45 Light" w:cs="Arial"/>
                  <w:b/>
                  <w:iCs/>
                  <w:sz w:val="18"/>
                  <w:szCs w:val="18"/>
                </w:rPr>
                <w:t>Lien 12 fibres</w:t>
              </w:r>
            </w:ins>
          </w:p>
        </w:tc>
      </w:tr>
      <w:tr w:rsidR="00776419" w:rsidRPr="00F5208D" w14:paraId="26071D6F" w14:textId="77777777" w:rsidTr="002E04B4">
        <w:trPr>
          <w:trHeight w:val="811"/>
          <w:ins w:id="970" w:author="Auteur"/>
        </w:trPr>
        <w:tc>
          <w:tcPr>
            <w:tcW w:w="2012" w:type="dxa"/>
            <w:shd w:val="clear" w:color="auto" w:fill="auto"/>
          </w:tcPr>
          <w:p w14:paraId="595FBA84" w14:textId="77777777" w:rsidR="00776419" w:rsidRPr="00F5208D" w:rsidRDefault="00776419" w:rsidP="002E04B4">
            <w:pPr>
              <w:pStyle w:val="WW-Corpsdetexte3"/>
              <w:rPr>
                <w:ins w:id="971" w:author="Auteur"/>
                <w:rFonts w:ascii="Helvetica 45 Light" w:hAnsi="Helvetica 45 Light" w:cs="Arial"/>
                <w:sz w:val="18"/>
                <w:szCs w:val="18"/>
              </w:rPr>
            </w:pPr>
            <w:ins w:id="972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montant cumulé annuel maximum des pénalités  pour dépassement du délai de rétablissement GTR 10H HO   </w:t>
              </w:r>
            </w:ins>
          </w:p>
        </w:tc>
        <w:tc>
          <w:tcPr>
            <w:tcW w:w="1215" w:type="dxa"/>
            <w:shd w:val="clear" w:color="auto" w:fill="auto"/>
          </w:tcPr>
          <w:p w14:paraId="488344BA" w14:textId="77777777" w:rsidR="00776419" w:rsidRPr="00F5208D" w:rsidRDefault="00776419" w:rsidP="002E04B4">
            <w:pPr>
              <w:pStyle w:val="WW-Corpsdetexte3"/>
              <w:jc w:val="center"/>
              <w:rPr>
                <w:ins w:id="973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EF06730" w14:textId="77777777" w:rsidR="00776419" w:rsidRPr="00F5208D" w:rsidRDefault="00776419" w:rsidP="002E04B4">
            <w:pPr>
              <w:pStyle w:val="WW-Corpsdetexte3"/>
              <w:jc w:val="center"/>
              <w:rPr>
                <w:ins w:id="97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7B3918E" w14:textId="77777777" w:rsidR="00776419" w:rsidRPr="00F5208D" w:rsidRDefault="00776419" w:rsidP="002E04B4">
            <w:pPr>
              <w:pStyle w:val="WW-Corpsdetexte3"/>
              <w:jc w:val="center"/>
              <w:rPr>
                <w:ins w:id="975" w:author="Auteur"/>
                <w:rFonts w:ascii="Helvetica 45 Light" w:hAnsi="Helvetica 45 Light" w:cs="Arial"/>
                <w:sz w:val="18"/>
                <w:szCs w:val="18"/>
              </w:rPr>
            </w:pPr>
            <w:ins w:id="976" w:author="Auteur"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Lien NRO-PM </w:t>
              </w:r>
            </w:ins>
          </w:p>
        </w:tc>
        <w:tc>
          <w:tcPr>
            <w:tcW w:w="1063" w:type="dxa"/>
          </w:tcPr>
          <w:p w14:paraId="5EE3A477" w14:textId="77777777" w:rsidR="00776419" w:rsidRPr="00F5208D" w:rsidRDefault="00776419" w:rsidP="002E04B4">
            <w:pPr>
              <w:pStyle w:val="WW-Corpsdetexte3"/>
              <w:jc w:val="center"/>
              <w:rPr>
                <w:ins w:id="97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E2945B1" w14:textId="77777777" w:rsidR="00776419" w:rsidRPr="00F5208D" w:rsidRDefault="00776419" w:rsidP="002E04B4">
            <w:pPr>
              <w:pStyle w:val="WW-Corpsdetexte3"/>
              <w:jc w:val="center"/>
              <w:rPr>
                <w:ins w:id="97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06376AF" w14:textId="77777777" w:rsidR="00776419" w:rsidRPr="00F5208D" w:rsidRDefault="00776419" w:rsidP="002E04B4">
            <w:pPr>
              <w:pStyle w:val="WW-Corpsdetexte3"/>
              <w:jc w:val="center"/>
              <w:rPr>
                <w:ins w:id="979" w:author="Auteur"/>
                <w:rFonts w:ascii="Helvetica 45 Light" w:hAnsi="Helvetica 45 Light" w:cs="Arial"/>
                <w:sz w:val="18"/>
                <w:szCs w:val="18"/>
              </w:rPr>
            </w:pPr>
            <w:ins w:id="980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521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32CCFA2E" w14:textId="77777777" w:rsidR="00776419" w:rsidRPr="00F5208D" w:rsidRDefault="00776419" w:rsidP="002E04B4">
            <w:pPr>
              <w:pStyle w:val="WW-Corpsdetexte3"/>
              <w:jc w:val="center"/>
              <w:rPr>
                <w:ins w:id="98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CA6920C" w14:textId="77777777" w:rsidR="00776419" w:rsidRPr="00F5208D" w:rsidRDefault="00776419" w:rsidP="002E04B4">
            <w:pPr>
              <w:pStyle w:val="WW-Corpsdetexte3"/>
              <w:jc w:val="center"/>
              <w:rPr>
                <w:ins w:id="982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1D3DC04F" w14:textId="77777777" w:rsidR="00776419" w:rsidRPr="00F5208D" w:rsidRDefault="00776419" w:rsidP="002E04B4">
            <w:pPr>
              <w:pStyle w:val="WW-Corpsdetexte3"/>
              <w:jc w:val="center"/>
              <w:rPr>
                <w:ins w:id="983" w:author="Auteur"/>
                <w:rFonts w:ascii="Helvetica 45 Light" w:hAnsi="Helvetica 45 Light" w:cs="Arial"/>
                <w:sz w:val="18"/>
                <w:szCs w:val="18"/>
              </w:rPr>
            </w:pPr>
            <w:ins w:id="984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595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  <w:p w14:paraId="65076A8B" w14:textId="77777777" w:rsidR="00776419" w:rsidRPr="00F5208D" w:rsidRDefault="00776419" w:rsidP="002E04B4">
            <w:pPr>
              <w:pStyle w:val="WW-Corpsdetexte3"/>
              <w:jc w:val="center"/>
              <w:rPr>
                <w:ins w:id="985" w:author="Auteur"/>
                <w:rFonts w:ascii="Helvetica 45 Light" w:hAnsi="Helvetica 45 Light" w:cs="Arial"/>
                <w:sz w:val="18"/>
                <w:szCs w:val="18"/>
              </w:rPr>
            </w:pPr>
          </w:p>
        </w:tc>
        <w:tc>
          <w:tcPr>
            <w:tcW w:w="1063" w:type="dxa"/>
          </w:tcPr>
          <w:p w14:paraId="688F3A26" w14:textId="77777777" w:rsidR="00776419" w:rsidRPr="00F5208D" w:rsidRDefault="00776419" w:rsidP="002E04B4">
            <w:pPr>
              <w:pStyle w:val="WW-Corpsdetexte3"/>
              <w:jc w:val="center"/>
              <w:rPr>
                <w:ins w:id="986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9B6B3F9" w14:textId="77777777" w:rsidR="00776419" w:rsidRPr="00F5208D" w:rsidRDefault="00776419" w:rsidP="002E04B4">
            <w:pPr>
              <w:pStyle w:val="WW-Corpsdetexte3"/>
              <w:jc w:val="center"/>
              <w:rPr>
                <w:ins w:id="987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51232E13" w14:textId="77777777" w:rsidR="00776419" w:rsidRPr="00F5208D" w:rsidRDefault="00776419" w:rsidP="002E04B4">
            <w:pPr>
              <w:pStyle w:val="WW-Corpsdetexte3"/>
              <w:jc w:val="center"/>
              <w:rPr>
                <w:ins w:id="988" w:author="Auteur"/>
                <w:rFonts w:ascii="Helvetica 45 Light" w:hAnsi="Helvetica 45 Light" w:cs="Arial"/>
                <w:sz w:val="18"/>
                <w:szCs w:val="18"/>
              </w:rPr>
            </w:pPr>
            <w:ins w:id="989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668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3" w:type="dxa"/>
          </w:tcPr>
          <w:p w14:paraId="4DAB67D7" w14:textId="77777777" w:rsidR="00776419" w:rsidRPr="00F5208D" w:rsidRDefault="00776419" w:rsidP="002E04B4">
            <w:pPr>
              <w:pStyle w:val="WW-Corpsdetexte3"/>
              <w:jc w:val="center"/>
              <w:rPr>
                <w:ins w:id="990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43BB943F" w14:textId="77777777" w:rsidR="00776419" w:rsidRPr="00F5208D" w:rsidRDefault="00776419" w:rsidP="002E04B4">
            <w:pPr>
              <w:pStyle w:val="WW-Corpsdetexte3"/>
              <w:jc w:val="center"/>
              <w:rPr>
                <w:ins w:id="991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E33195E" w14:textId="77777777" w:rsidR="00776419" w:rsidRPr="00F5208D" w:rsidRDefault="00776419" w:rsidP="002E04B4">
            <w:pPr>
              <w:pStyle w:val="WW-Corpsdetexte3"/>
              <w:jc w:val="center"/>
              <w:rPr>
                <w:ins w:id="992" w:author="Auteur"/>
                <w:rFonts w:ascii="Helvetica 45 Light" w:hAnsi="Helvetica 45 Light" w:cs="Arial"/>
                <w:sz w:val="18"/>
                <w:szCs w:val="18"/>
              </w:rPr>
            </w:pPr>
            <w:ins w:id="993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741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</w:t>
              </w:r>
            </w:ins>
          </w:p>
        </w:tc>
        <w:tc>
          <w:tcPr>
            <w:tcW w:w="1063" w:type="dxa"/>
          </w:tcPr>
          <w:p w14:paraId="5960F4E0" w14:textId="77777777" w:rsidR="00776419" w:rsidRPr="00F5208D" w:rsidRDefault="00776419" w:rsidP="002E04B4">
            <w:pPr>
              <w:pStyle w:val="WW-Corpsdetexte3"/>
              <w:jc w:val="center"/>
              <w:rPr>
                <w:ins w:id="994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779F2B62" w14:textId="77777777" w:rsidR="00776419" w:rsidRPr="00F5208D" w:rsidRDefault="00776419" w:rsidP="002E04B4">
            <w:pPr>
              <w:pStyle w:val="WW-Corpsdetexte3"/>
              <w:jc w:val="center"/>
              <w:rPr>
                <w:ins w:id="995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30505207" w14:textId="77777777" w:rsidR="00776419" w:rsidRPr="00F5208D" w:rsidRDefault="00776419" w:rsidP="002E04B4">
            <w:pPr>
              <w:pStyle w:val="WW-Corpsdetexte3"/>
              <w:jc w:val="center"/>
              <w:rPr>
                <w:ins w:id="996" w:author="Auteur"/>
                <w:rFonts w:ascii="Helvetica 45 Light" w:hAnsi="Helvetica 45 Light" w:cs="Arial"/>
                <w:sz w:val="18"/>
                <w:szCs w:val="18"/>
              </w:rPr>
            </w:pPr>
            <w:ins w:id="997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815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</w:t>
              </w:r>
            </w:ins>
          </w:p>
        </w:tc>
        <w:tc>
          <w:tcPr>
            <w:tcW w:w="1064" w:type="dxa"/>
          </w:tcPr>
          <w:p w14:paraId="1467A119" w14:textId="77777777" w:rsidR="00776419" w:rsidRPr="00F5208D" w:rsidRDefault="00776419" w:rsidP="002E04B4">
            <w:pPr>
              <w:pStyle w:val="WW-Corpsdetexte3"/>
              <w:jc w:val="center"/>
              <w:rPr>
                <w:ins w:id="998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669C0BA7" w14:textId="77777777" w:rsidR="00776419" w:rsidRPr="00F5208D" w:rsidRDefault="00776419" w:rsidP="002E04B4">
            <w:pPr>
              <w:pStyle w:val="WW-Corpsdetexte3"/>
              <w:jc w:val="center"/>
              <w:rPr>
                <w:ins w:id="999" w:author="Auteur"/>
                <w:rFonts w:ascii="Helvetica 45 Light" w:hAnsi="Helvetica 45 Light" w:cs="Arial"/>
                <w:sz w:val="18"/>
                <w:szCs w:val="18"/>
              </w:rPr>
            </w:pPr>
          </w:p>
          <w:p w14:paraId="0B780221" w14:textId="77777777" w:rsidR="00776419" w:rsidRPr="00F5208D" w:rsidRDefault="00776419" w:rsidP="002E04B4">
            <w:pPr>
              <w:pStyle w:val="WW-Corpsdetexte3"/>
              <w:jc w:val="center"/>
              <w:rPr>
                <w:ins w:id="1000" w:author="Auteur"/>
                <w:rFonts w:ascii="Helvetica 45 Light" w:hAnsi="Helvetica 45 Light" w:cs="Arial"/>
                <w:sz w:val="18"/>
                <w:szCs w:val="18"/>
              </w:rPr>
            </w:pPr>
            <w:ins w:id="1001" w:author="Auteur">
              <w:r>
                <w:rPr>
                  <w:rFonts w:ascii="Helvetica 45 Light" w:hAnsi="Helvetica 45 Light" w:cs="Arial"/>
                  <w:sz w:val="18"/>
                  <w:szCs w:val="18"/>
                </w:rPr>
                <w:t>888</w:t>
              </w:r>
              <w:r w:rsidRPr="00F5208D">
                <w:rPr>
                  <w:rFonts w:ascii="Helvetica 45 Light" w:hAnsi="Helvetica 45 Light" w:cs="Arial"/>
                  <w:sz w:val="18"/>
                  <w:szCs w:val="18"/>
                </w:rPr>
                <w:t xml:space="preserve"> €  </w:t>
              </w:r>
            </w:ins>
          </w:p>
          <w:p w14:paraId="15F65427" w14:textId="77777777" w:rsidR="00776419" w:rsidRPr="00F5208D" w:rsidRDefault="00776419" w:rsidP="002E04B4">
            <w:pPr>
              <w:pStyle w:val="WW-Corpsdetexte3"/>
              <w:jc w:val="center"/>
              <w:rPr>
                <w:ins w:id="1002" w:author="Auteur"/>
                <w:rFonts w:ascii="Helvetica 45 Light" w:hAnsi="Helvetica 45 Light" w:cs="Arial"/>
                <w:sz w:val="18"/>
                <w:szCs w:val="18"/>
              </w:rPr>
            </w:pPr>
          </w:p>
        </w:tc>
      </w:tr>
    </w:tbl>
    <w:p w14:paraId="7A00E6D0" w14:textId="77777777" w:rsidR="00776419" w:rsidRDefault="00776419" w:rsidP="00776419">
      <w:pPr>
        <w:rPr>
          <w:ins w:id="1003" w:author="Auteur"/>
          <w:rFonts w:ascii="Helvetica 55 Roman" w:hAnsi="Helvetica 55 Roman"/>
          <w:sz w:val="20"/>
        </w:rPr>
      </w:pPr>
    </w:p>
    <w:p w14:paraId="0FA3C24F" w14:textId="77777777" w:rsidR="00141A31" w:rsidRDefault="00972AD9" w:rsidP="005D06B8">
      <w:pPr>
        <w:rPr>
          <w:ins w:id="1004" w:author="Auteur"/>
          <w:rFonts w:ascii="Helvetica 55 Roman" w:hAnsi="Helvetica 55 Roman"/>
          <w:sz w:val="20"/>
        </w:rPr>
      </w:pPr>
      <w:ins w:id="1005" w:author="Auteur">
        <w:r>
          <w:rPr>
            <w:rFonts w:ascii="Helvetica 55 Roman" w:hAnsi="Helvetica 55 Roman"/>
            <w:sz w:val="20"/>
          </w:rPr>
          <w:t>* Le montant cumulé annuel est calculé à compter de la date anniversaire d</w:t>
        </w:r>
        <w:r w:rsidR="00162A9C">
          <w:rPr>
            <w:rFonts w:ascii="Helvetica 55 Roman" w:hAnsi="Helvetica 55 Roman"/>
            <w:sz w:val="20"/>
          </w:rPr>
          <w:t xml:space="preserve">u Compte-rendu de Mise à Disposition </w:t>
        </w:r>
        <w:r>
          <w:rPr>
            <w:rFonts w:ascii="Helvetica 55 Roman" w:hAnsi="Helvetica 55 Roman"/>
            <w:sz w:val="20"/>
          </w:rPr>
          <w:t>du Lien NRO-PM.</w:t>
        </w:r>
      </w:ins>
    </w:p>
    <w:p w14:paraId="18621736" w14:textId="77777777" w:rsidR="00141A31" w:rsidRDefault="00141A31" w:rsidP="005D06B8">
      <w:pPr>
        <w:rPr>
          <w:ins w:id="1006" w:author="Auteur"/>
          <w:rFonts w:ascii="Helvetica 55 Roman" w:hAnsi="Helvetica 55 Roman"/>
          <w:sz w:val="20"/>
        </w:rPr>
      </w:pPr>
    </w:p>
    <w:p w14:paraId="0621232D" w14:textId="77777777" w:rsidR="00141A31" w:rsidRDefault="00141A31" w:rsidP="005D06B8">
      <w:pPr>
        <w:rPr>
          <w:ins w:id="1007" w:author="Auteur"/>
          <w:rFonts w:ascii="Helvetica 55 Roman" w:hAnsi="Helvetica 55 Roman"/>
          <w:sz w:val="20"/>
        </w:rPr>
      </w:pPr>
    </w:p>
    <w:p w14:paraId="404F1D6F" w14:textId="77777777" w:rsidR="00141A31" w:rsidRDefault="00141A31" w:rsidP="005D06B8">
      <w:pPr>
        <w:rPr>
          <w:ins w:id="1008" w:author="Auteur"/>
          <w:rFonts w:ascii="Helvetica 55 Roman" w:hAnsi="Helvetica 55 Roman"/>
          <w:sz w:val="20"/>
        </w:rPr>
      </w:pPr>
    </w:p>
    <w:p w14:paraId="36290BFC" w14:textId="77777777" w:rsidR="00141A31" w:rsidRDefault="00141A31" w:rsidP="005D06B8">
      <w:pPr>
        <w:rPr>
          <w:ins w:id="1009" w:author="Auteur"/>
          <w:rFonts w:ascii="Helvetica 55 Roman" w:hAnsi="Helvetica 55 Roman"/>
          <w:sz w:val="20"/>
        </w:rPr>
      </w:pPr>
    </w:p>
    <w:p w14:paraId="5FBD8229" w14:textId="77777777" w:rsidR="00141A31" w:rsidRDefault="00141A31" w:rsidP="005D06B8">
      <w:pPr>
        <w:rPr>
          <w:ins w:id="1010" w:author="Auteur"/>
          <w:rFonts w:ascii="Helvetica 55 Roman" w:hAnsi="Helvetica 55 Roman"/>
          <w:sz w:val="20"/>
        </w:rPr>
      </w:pPr>
    </w:p>
    <w:p w14:paraId="043740E8" w14:textId="77777777" w:rsidR="00141A31" w:rsidRDefault="00141A31" w:rsidP="00141A31">
      <w:pPr>
        <w:pStyle w:val="Textecourant"/>
        <w:rPr>
          <w:ins w:id="1011" w:author="Auteur"/>
        </w:rPr>
      </w:pPr>
      <w:ins w:id="1012" w:author="Auteur">
        <w:r w:rsidRPr="00092DE7">
          <w:t xml:space="preserve">Fait en deux exemplaires originaux paraphés et signés, </w:t>
        </w:r>
      </w:ins>
    </w:p>
    <w:p w14:paraId="56C1A7DF" w14:textId="77777777" w:rsidR="00BF01FD" w:rsidRPr="00092DE7" w:rsidRDefault="00BF01FD" w:rsidP="00141A31">
      <w:pPr>
        <w:pStyle w:val="Textecourant"/>
        <w:rPr>
          <w:ins w:id="1013" w:author="Auteu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BF01FD" w:rsidRPr="00092DE7" w14:paraId="42462449" w14:textId="77777777" w:rsidTr="003F6B99">
        <w:trPr>
          <w:ins w:id="1014" w:author="Auteur"/>
        </w:trPr>
        <w:tc>
          <w:tcPr>
            <w:tcW w:w="4605" w:type="dxa"/>
          </w:tcPr>
          <w:p w14:paraId="5E51FA90" w14:textId="77777777" w:rsidR="00BF01FD" w:rsidRPr="006660E3" w:rsidRDefault="00BF01FD" w:rsidP="003F6B99">
            <w:pPr>
              <w:pStyle w:val="Textecourant"/>
              <w:rPr>
                <w:ins w:id="1015" w:author="Auteur"/>
              </w:rPr>
            </w:pPr>
            <w:ins w:id="1016" w:author="Auteur">
              <w:r w:rsidRPr="004F266C">
                <w:t xml:space="preserve">A </w:t>
              </w:r>
              <w:r w:rsidRPr="006660E3">
                <w:rPr>
                  <w:highlight w:val="yellow"/>
                </w:rPr>
                <w:t>XXXX</w:t>
              </w:r>
              <w:r w:rsidRPr="006660E3">
                <w:t>, le #date#</w:t>
              </w:r>
            </w:ins>
          </w:p>
          <w:p w14:paraId="0A065D61" w14:textId="77777777" w:rsidR="00BF01FD" w:rsidRPr="006660E3" w:rsidRDefault="00BF01FD" w:rsidP="003F6B99">
            <w:pPr>
              <w:pStyle w:val="Textecourant"/>
              <w:rPr>
                <w:ins w:id="1017" w:author="Auteur"/>
              </w:rPr>
            </w:pPr>
          </w:p>
          <w:p w14:paraId="3138F767" w14:textId="77777777" w:rsidR="00BF01FD" w:rsidRPr="000B7A18" w:rsidRDefault="00BF01FD" w:rsidP="003F6B99">
            <w:pPr>
              <w:pStyle w:val="Textecourant"/>
              <w:rPr>
                <w:ins w:id="1018" w:author="Auteur"/>
              </w:rPr>
            </w:pPr>
          </w:p>
          <w:p w14:paraId="717807DA" w14:textId="77777777" w:rsidR="00BF01FD" w:rsidRPr="00B27341" w:rsidRDefault="00BF01FD" w:rsidP="003F6B99">
            <w:pPr>
              <w:pStyle w:val="Textecourant"/>
              <w:rPr>
                <w:ins w:id="1019" w:author="Auteur"/>
                <w:b/>
                <w:bCs/>
              </w:rPr>
            </w:pPr>
            <w:ins w:id="1020" w:author="Auteur">
              <w:r w:rsidRPr="008D2DD5">
                <w:rPr>
                  <w:b/>
                  <w:bCs/>
                </w:rPr>
                <w:lastRenderedPageBreak/>
                <w:t xml:space="preserve">Pour </w:t>
              </w:r>
              <w:r w:rsidRPr="0042213B">
                <w:t>l’Opérateur d’Immeuble</w:t>
              </w:r>
            </w:ins>
          </w:p>
          <w:p w14:paraId="24D22371" w14:textId="77777777" w:rsidR="00BF01FD" w:rsidRDefault="00D077D1" w:rsidP="003F6B99">
            <w:pPr>
              <w:pStyle w:val="Textecourant"/>
              <w:rPr>
                <w:ins w:id="1021" w:author="Auteur"/>
              </w:rPr>
            </w:pPr>
            <w:ins w:id="1022" w:author="Auteur">
              <w:r>
                <w:t>Arnaud DELAROCHE</w:t>
              </w:r>
            </w:ins>
          </w:p>
          <w:p w14:paraId="2CA67999" w14:textId="77777777" w:rsidR="00D077D1" w:rsidRPr="008F269F" w:rsidRDefault="00D077D1" w:rsidP="003F6B99">
            <w:pPr>
              <w:pStyle w:val="Textecourant"/>
              <w:rPr>
                <w:ins w:id="1023" w:author="Auteur"/>
              </w:rPr>
            </w:pPr>
            <w:ins w:id="1024" w:author="Auteur">
              <w:r>
                <w:t>Directeur Général</w:t>
              </w:r>
            </w:ins>
          </w:p>
        </w:tc>
        <w:tc>
          <w:tcPr>
            <w:tcW w:w="4605" w:type="dxa"/>
          </w:tcPr>
          <w:p w14:paraId="0993AA5E" w14:textId="77777777" w:rsidR="00BF01FD" w:rsidRPr="006656A9" w:rsidRDefault="00BF01FD" w:rsidP="003F6B99">
            <w:pPr>
              <w:pStyle w:val="Textecourant"/>
              <w:rPr>
                <w:ins w:id="1025" w:author="Auteur"/>
              </w:rPr>
            </w:pPr>
            <w:ins w:id="1026" w:author="Auteur">
              <w:r w:rsidRPr="008F269F">
                <w:lastRenderedPageBreak/>
                <w:t>A</w:t>
              </w:r>
              <w:r w:rsidRPr="006656A9">
                <w:t xml:space="preserve"> </w:t>
              </w:r>
              <w:r w:rsidRPr="006656A9">
                <w:rPr>
                  <w:highlight w:val="yellow"/>
                </w:rPr>
                <w:t>XXX</w:t>
              </w:r>
              <w:r w:rsidRPr="006656A9">
                <w:t>, le #date#</w:t>
              </w:r>
            </w:ins>
          </w:p>
          <w:p w14:paraId="00FB8C14" w14:textId="77777777" w:rsidR="00BF01FD" w:rsidRPr="006656A9" w:rsidRDefault="00BF01FD" w:rsidP="003F6B99">
            <w:pPr>
              <w:pStyle w:val="Textecourant"/>
              <w:rPr>
                <w:ins w:id="1027" w:author="Auteur"/>
              </w:rPr>
            </w:pPr>
          </w:p>
          <w:p w14:paraId="4D398A05" w14:textId="77777777" w:rsidR="00BF01FD" w:rsidRPr="00491ADF" w:rsidRDefault="00BF01FD" w:rsidP="003F6B99">
            <w:pPr>
              <w:pStyle w:val="Textecourant"/>
              <w:rPr>
                <w:ins w:id="1028" w:author="Auteur"/>
              </w:rPr>
            </w:pPr>
          </w:p>
          <w:p w14:paraId="3370C8D8" w14:textId="77777777" w:rsidR="00BF01FD" w:rsidRPr="00491ADF" w:rsidRDefault="00BF01FD" w:rsidP="003F6B99">
            <w:pPr>
              <w:pStyle w:val="Textecourant"/>
              <w:rPr>
                <w:ins w:id="1029" w:author="Auteur"/>
                <w:b/>
                <w:bCs/>
              </w:rPr>
            </w:pPr>
            <w:ins w:id="1030" w:author="Auteur">
              <w:r w:rsidRPr="00491ADF">
                <w:rPr>
                  <w:b/>
                  <w:bCs/>
                </w:rPr>
                <w:lastRenderedPageBreak/>
                <w:t>Pour L’Opérateur</w:t>
              </w:r>
            </w:ins>
          </w:p>
          <w:p w14:paraId="08D5E269" w14:textId="77777777" w:rsidR="00BF01FD" w:rsidRPr="00CE6602" w:rsidRDefault="00BF01FD" w:rsidP="003F6B99">
            <w:pPr>
              <w:pStyle w:val="Textecourant"/>
              <w:rPr>
                <w:ins w:id="1031" w:author="Auteur"/>
              </w:rPr>
            </w:pPr>
            <w:ins w:id="1032" w:author="Auteur">
              <w:r w:rsidRPr="00CE6602">
                <w:t>Signature précédée des nom, prénom et qualité du signataire</w:t>
              </w:r>
            </w:ins>
          </w:p>
          <w:p w14:paraId="105B84C1" w14:textId="77777777" w:rsidR="002573E2" w:rsidRDefault="002573E2" w:rsidP="002573E2">
            <w:pPr>
              <w:pStyle w:val="Textecourant"/>
              <w:rPr>
                <w:ins w:id="1033" w:author="Auteur"/>
              </w:rPr>
            </w:pPr>
          </w:p>
          <w:p w14:paraId="220092D8" w14:textId="77777777" w:rsidR="002573E2" w:rsidRDefault="00C452C2" w:rsidP="002573E2">
            <w:pPr>
              <w:pStyle w:val="Textecourant"/>
              <w:rPr>
                <w:ins w:id="1034" w:author="Auteur"/>
              </w:rPr>
            </w:pPr>
            <w:ins w:id="1035" w:author="Auteur">
              <w:r>
                <w:t>Arnaud DELAROCHE</w:t>
              </w:r>
            </w:ins>
          </w:p>
          <w:p w14:paraId="0B0E1AD3" w14:textId="77777777" w:rsidR="002573E2" w:rsidRPr="00611DEB" w:rsidRDefault="002573E2" w:rsidP="002573E2">
            <w:pPr>
              <w:pStyle w:val="Textecourant"/>
              <w:rPr>
                <w:ins w:id="1036" w:author="Auteur"/>
              </w:rPr>
            </w:pPr>
            <w:ins w:id="1037" w:author="Auteur">
              <w:r>
                <w:t>Directeur Général</w:t>
              </w:r>
            </w:ins>
          </w:p>
          <w:p w14:paraId="3727C687" w14:textId="77777777" w:rsidR="00BF01FD" w:rsidRPr="00611DEB" w:rsidRDefault="00BF01FD" w:rsidP="003F6B99">
            <w:pPr>
              <w:pStyle w:val="Textecourant"/>
              <w:rPr>
                <w:ins w:id="1038" w:author="Auteur"/>
              </w:rPr>
            </w:pPr>
          </w:p>
          <w:p w14:paraId="0BF7F386" w14:textId="77777777" w:rsidR="00BF01FD" w:rsidRPr="00611DEB" w:rsidRDefault="00BF01FD" w:rsidP="003F6B99">
            <w:pPr>
              <w:rPr>
                <w:ins w:id="1039" w:author="Auteur"/>
              </w:rPr>
            </w:pPr>
          </w:p>
        </w:tc>
      </w:tr>
    </w:tbl>
    <w:p w14:paraId="61DC8B56" w14:textId="77777777" w:rsidR="00141A31" w:rsidRPr="00141A31" w:rsidRDefault="00141A31" w:rsidP="009F380F">
      <w:pPr>
        <w:rPr>
          <w:moveFrom w:id="1040" w:author="Auteur"/>
          <w:rFonts w:ascii="Helvetica 55 Roman" w:hAnsi="Helvetica 55 Roman"/>
          <w:sz w:val="20"/>
          <w:szCs w:val="20"/>
        </w:rPr>
        <w:pPrChange w:id="1041" w:author="Auteur">
          <w:pPr>
            <w:jc w:val="both"/>
          </w:pPr>
        </w:pPrChange>
      </w:pPr>
      <w:bookmarkStart w:id="1042" w:name="_Toc445473533"/>
      <w:bookmarkStart w:id="1043" w:name="_Toc445474343"/>
      <w:bookmarkStart w:id="1044" w:name="_Toc445473535"/>
      <w:bookmarkStart w:id="1045" w:name="_Toc445474345"/>
      <w:bookmarkStart w:id="1046" w:name="_Toc445473537"/>
      <w:bookmarkStart w:id="1047" w:name="_Toc445474347"/>
      <w:bookmarkStart w:id="1048" w:name="_Toc445470462"/>
      <w:bookmarkStart w:id="1049" w:name="_Toc445470781"/>
      <w:bookmarkStart w:id="1050" w:name="_Toc445473569"/>
      <w:bookmarkStart w:id="1051" w:name="_Toc445474379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moveFromRangeStart w:id="1052" w:author="Auteur" w:name="move57308656"/>
    </w:p>
    <w:p w14:paraId="64DA42F9" w14:textId="77777777" w:rsidR="00141A31" w:rsidRPr="00141A31" w:rsidRDefault="00141A31" w:rsidP="009F380F">
      <w:pPr>
        <w:rPr>
          <w:moveFrom w:id="1053" w:author="Auteur"/>
          <w:rFonts w:ascii="Helvetica 55 Roman" w:hAnsi="Helvetica 55 Roman"/>
          <w:sz w:val="20"/>
          <w:szCs w:val="20"/>
        </w:rPr>
        <w:pPrChange w:id="1054" w:author="Auteur">
          <w:pPr>
            <w:jc w:val="both"/>
          </w:pPr>
        </w:pPrChange>
      </w:pPr>
    </w:p>
    <w:p w14:paraId="0182484F" w14:textId="77777777" w:rsidR="00EF62FB" w:rsidRPr="00E4386B" w:rsidRDefault="00141A31" w:rsidP="00B1636D">
      <w:pPr>
        <w:jc w:val="both"/>
        <w:rPr>
          <w:del w:id="1055" w:author="Auteur"/>
          <w:rFonts w:ascii="Helvetica 55 Roman" w:hAnsi="Helvetica 55 Roman" w:cs="Arial"/>
          <w:bCs/>
          <w:sz w:val="20"/>
          <w:szCs w:val="20"/>
        </w:rPr>
      </w:pPr>
      <w:moveFrom w:id="1056" w:author="Auteur">
        <w:r w:rsidRPr="00141A31">
          <w:rPr>
            <w:rFonts w:ascii="Helvetica 55 Roman" w:hAnsi="Helvetica 55 Roman"/>
            <w:sz w:val="20"/>
            <w:szCs w:val="20"/>
          </w:rPr>
          <w:t xml:space="preserve">Il est </w:t>
        </w:r>
      </w:moveFrom>
      <w:moveFromRangeEnd w:id="1052"/>
      <w:del w:id="1057" w:author="Auteur">
        <w:r w:rsidR="00FE3414" w:rsidRPr="00E4386B">
          <w:rPr>
            <w:rFonts w:ascii="Helvetica 55 Roman" w:hAnsi="Helvetica 55 Roman" w:cs="Arial"/>
            <w:bCs/>
            <w:sz w:val="20"/>
            <w:szCs w:val="20"/>
          </w:rPr>
          <w:delText>précisé que ne sont jamais comptabilisées dans le calcul l’ensemble des signalisations pour lesquelles l’engagement de délai de rétablissement n’est pas applicable</w:delText>
        </w:r>
        <w:r w:rsidR="005E52F7">
          <w:rPr>
            <w:rFonts w:ascii="Helvetica 55 Roman" w:hAnsi="Helvetica 55 Roman" w:cs="Arial"/>
            <w:bCs/>
            <w:sz w:val="20"/>
            <w:szCs w:val="20"/>
          </w:rPr>
          <w:delText>,</w:delText>
        </w:r>
        <w:r w:rsidR="00FE3414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tel que détaillé aux Conditions Spécifiques.</w:delText>
        </w:r>
        <w:r w:rsidR="00EF62FB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</w:delText>
        </w:r>
      </w:del>
    </w:p>
    <w:p w14:paraId="7E1CA2A9" w14:textId="77777777" w:rsidR="00EF62FB" w:rsidRPr="00E4386B" w:rsidRDefault="00EF62FB" w:rsidP="00B1636D">
      <w:pPr>
        <w:jc w:val="both"/>
        <w:rPr>
          <w:del w:id="1058" w:author="Auteur"/>
          <w:rFonts w:ascii="Helvetica 55 Roman" w:hAnsi="Helvetica 55 Roman" w:cs="Arial"/>
          <w:bCs/>
          <w:sz w:val="20"/>
          <w:szCs w:val="20"/>
        </w:rPr>
      </w:pPr>
    </w:p>
    <w:p w14:paraId="2B9934CB" w14:textId="77777777" w:rsidR="00946A43" w:rsidRPr="00E4386B" w:rsidRDefault="00FE3414" w:rsidP="00B1636D">
      <w:pPr>
        <w:jc w:val="both"/>
        <w:rPr>
          <w:del w:id="1059" w:author="Auteur"/>
          <w:rFonts w:ascii="Helvetica 55 Roman" w:hAnsi="Helvetica 55 Roman" w:cs="Arial"/>
          <w:bCs/>
          <w:sz w:val="20"/>
          <w:szCs w:val="20"/>
        </w:rPr>
      </w:pPr>
      <w:del w:id="1060" w:author="Auteur"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Le montant total des pénalités que </w:delText>
        </w:r>
        <w:r w:rsidR="000030CC">
          <w:rPr>
            <w:rFonts w:ascii="Helvetica 55 Roman" w:hAnsi="Helvetica 55 Roman" w:cs="Arial"/>
            <w:bCs/>
            <w:sz w:val="20"/>
            <w:szCs w:val="20"/>
          </w:rPr>
          <w:delText>GRAND DAX</w:delText>
        </w:r>
        <w:r w:rsidR="00AD0560">
          <w:rPr>
            <w:rFonts w:ascii="Helvetica 55 Roman" w:hAnsi="Helvetica 55 Roman" w:cs="Arial"/>
            <w:bCs/>
            <w:sz w:val="20"/>
            <w:szCs w:val="20"/>
          </w:rPr>
          <w:delText xml:space="preserve"> THD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pourrait être conduit à verser à l’Opérateur au titre des pénalités prévues au présent article est plafonné</w:delText>
        </w:r>
        <w:r w:rsidR="00DA01E2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 pour le non-re</w:delText>
        </w:r>
        <w:r w:rsidR="0057783B" w:rsidRPr="00E4386B">
          <w:rPr>
            <w:rFonts w:ascii="Helvetica 55 Roman" w:hAnsi="Helvetica 55 Roman" w:cs="Arial"/>
            <w:bCs/>
            <w:sz w:val="20"/>
            <w:szCs w:val="20"/>
          </w:rPr>
          <w:delText>s</w:delText>
        </w:r>
        <w:r w:rsidR="00DA01E2" w:rsidRPr="00E4386B">
          <w:rPr>
            <w:rFonts w:ascii="Helvetica 55 Roman" w:hAnsi="Helvetica 55 Roman" w:cs="Arial"/>
            <w:bCs/>
            <w:sz w:val="20"/>
            <w:szCs w:val="20"/>
          </w:rPr>
          <w:delText>pect des engagements de rétablissement</w:delText>
        </w:r>
        <w:r w:rsidRPr="00E4386B">
          <w:rPr>
            <w:rFonts w:ascii="Helvetica 55 Roman" w:hAnsi="Helvetica 55 Roman" w:cs="Arial"/>
            <w:bCs/>
            <w:sz w:val="20"/>
            <w:szCs w:val="20"/>
          </w:rPr>
          <w:delText>, par année calendaire, à la somme totale de 10 000 euros</w:delText>
        </w:r>
        <w:r w:rsidR="00DA01E2" w:rsidRPr="00E4386B">
          <w:rPr>
            <w:rFonts w:ascii="Helvetica 55 Roman" w:hAnsi="Helvetica 55 Roman" w:cs="Arial"/>
            <w:bCs/>
            <w:sz w:val="20"/>
            <w:szCs w:val="20"/>
          </w:rPr>
          <w:delText xml:space="preserve">. </w:delText>
        </w:r>
      </w:del>
    </w:p>
    <w:p w14:paraId="17EADEBC" w14:textId="24483768" w:rsidR="00BF01FD" w:rsidRPr="009F380F" w:rsidRDefault="00BF01FD" w:rsidP="009F380F">
      <w:pPr>
        <w:pStyle w:val="Textecourant"/>
        <w:rPr>
          <w:rPrChange w:id="1061" w:author="Auteur">
            <w:rPr>
              <w:rFonts w:ascii="Helvetica 55 Roman" w:hAnsi="Helvetica 55 Roman"/>
              <w:sz w:val="20"/>
            </w:rPr>
          </w:rPrChange>
        </w:rPr>
        <w:pPrChange w:id="1062" w:author="Auteur">
          <w:pPr/>
        </w:pPrChange>
      </w:pPr>
    </w:p>
    <w:p w14:paraId="286FA073" w14:textId="77777777" w:rsidR="00BF01FD" w:rsidRPr="009F380F" w:rsidRDefault="00BF01FD" w:rsidP="00BF01FD">
      <w:pPr>
        <w:rPr>
          <w:rFonts w:ascii="Arial" w:hAnsi="Arial"/>
          <w:sz w:val="20"/>
          <w:rPrChange w:id="1063" w:author="Auteur">
            <w:rPr>
              <w:rFonts w:ascii="Helvetica 55 Roman" w:hAnsi="Helvetica 55 Roman"/>
              <w:sz w:val="20"/>
            </w:rPr>
          </w:rPrChange>
        </w:rPr>
      </w:pPr>
    </w:p>
    <w:p w14:paraId="5D6B208F" w14:textId="77777777" w:rsidR="009C25D9" w:rsidRPr="009F380F" w:rsidRDefault="009C25D9" w:rsidP="00677361">
      <w:pPr>
        <w:rPr>
          <w:rFonts w:ascii="Arial" w:hAnsi="Arial"/>
          <w:sz w:val="20"/>
          <w:rPrChange w:id="1064" w:author="Auteur">
            <w:rPr>
              <w:rFonts w:ascii="Helvetica 55 Roman" w:hAnsi="Helvetica 55 Roman"/>
              <w:sz w:val="20"/>
            </w:rPr>
          </w:rPrChange>
        </w:rPr>
      </w:pPr>
    </w:p>
    <w:sectPr w:rsidR="009C25D9" w:rsidRPr="009F380F" w:rsidSect="009F38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  <w:sectPrChange w:id="1082" w:author="Auteur">
        <w:sectPr w:rsidR="009C25D9" w:rsidRPr="009F380F" w:rsidSect="009F380F">
          <w:pgMar w:top="1418" w:right="1418" w:bottom="1418" w:left="1701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E6966" w14:textId="77777777" w:rsidR="00822113" w:rsidRDefault="009F380F">
      <w:pPr>
        <w:rPr>
          <w:del w:id="4" w:author="Auteur"/>
        </w:rPr>
      </w:pPr>
      <w:r>
        <w:separator/>
      </w:r>
    </w:p>
    <w:p w14:paraId="3F7239BC" w14:textId="77777777" w:rsidR="009F380F" w:rsidRDefault="009F380F"/>
  </w:endnote>
  <w:endnote w:type="continuationSeparator" w:id="0">
    <w:p w14:paraId="56FE208E" w14:textId="77777777" w:rsidR="00822113" w:rsidRDefault="009F380F">
      <w:pPr>
        <w:rPr>
          <w:del w:id="5" w:author="Auteur"/>
        </w:rPr>
      </w:pPr>
      <w:r>
        <w:continuationSeparator/>
      </w:r>
    </w:p>
    <w:p w14:paraId="3BB51E7B" w14:textId="77777777" w:rsidR="009F380F" w:rsidRDefault="009F380F"/>
  </w:endnote>
  <w:endnote w:type="continuationNotice" w:id="1">
    <w:p w14:paraId="6E33D1C2" w14:textId="77777777" w:rsidR="00822113" w:rsidRDefault="00822113">
      <w:pPr>
        <w:rPr>
          <w:del w:id="6" w:author="Auteur"/>
        </w:rPr>
      </w:pPr>
    </w:p>
    <w:p w14:paraId="15E46CB5" w14:textId="77777777" w:rsidR="009F380F" w:rsidRDefault="009F38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06A76" w14:textId="77777777" w:rsidR="009F380F" w:rsidRDefault="009F380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EAEB5" w14:textId="442076EF" w:rsidR="00CC21C8" w:rsidRDefault="00CC21C8" w:rsidP="00CC21C8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</w:t>
    </w:r>
    <w:r w:rsidR="006B5C56">
      <w:rPr>
        <w:sz w:val="14"/>
        <w:szCs w:val="14"/>
      </w:rPr>
      <w:t xml:space="preserve">Lignes </w:t>
    </w:r>
    <w:r>
      <w:rPr>
        <w:sz w:val="14"/>
        <w:szCs w:val="14"/>
      </w:rPr>
      <w:t>FTTH</w:t>
    </w:r>
    <w:del w:id="1068" w:author="Auteur">
      <w:r>
        <w:rPr>
          <w:sz w:val="14"/>
          <w:szCs w:val="14"/>
        </w:rPr>
        <w:delText xml:space="preserve"> d</w:delText>
      </w:r>
      <w:r w:rsidR="004F51F4">
        <w:rPr>
          <w:sz w:val="14"/>
          <w:szCs w:val="14"/>
        </w:rPr>
        <w:delText xml:space="preserve">e </w:delText>
      </w:r>
      <w:r w:rsidR="00AD0560">
        <w:rPr>
          <w:sz w:val="14"/>
          <w:szCs w:val="14"/>
        </w:rPr>
        <w:delText>Grand Dax THD</w:delText>
      </w:r>
    </w:del>
  </w:p>
  <w:p w14:paraId="13A14001" w14:textId="77777777" w:rsidR="008B533C" w:rsidRPr="008B533C" w:rsidRDefault="008B533C" w:rsidP="008B533C">
    <w:pPr>
      <w:pStyle w:val="Pieddepage"/>
      <w:jc w:val="right"/>
      <w:rPr>
        <w:rFonts w:ascii="Helvetica 55 Roman" w:hAnsi="Helvetica 55 Roman"/>
        <w:sz w:val="14"/>
        <w:szCs w:val="14"/>
      </w:rPr>
    </w:pPr>
    <w:r w:rsidRPr="008B533C">
      <w:rPr>
        <w:rFonts w:ascii="Helvetica 55 Roman" w:hAnsi="Helvetica 55 Roman"/>
        <w:sz w:val="14"/>
        <w:szCs w:val="14"/>
      </w:rPr>
      <w:t xml:space="preserve">annexe </w:t>
    </w:r>
    <w:r w:rsidR="00E47C2D">
      <w:rPr>
        <w:rFonts w:ascii="Helvetica 55 Roman" w:hAnsi="Helvetica 55 Roman"/>
        <w:sz w:val="14"/>
        <w:szCs w:val="14"/>
      </w:rPr>
      <w:t>1</w:t>
    </w:r>
    <w:r w:rsidR="00E47C2D" w:rsidRPr="008B533C">
      <w:rPr>
        <w:rFonts w:ascii="Helvetica 55 Roman" w:hAnsi="Helvetica 55 Roman"/>
        <w:sz w:val="14"/>
        <w:szCs w:val="14"/>
      </w:rPr>
      <w:t xml:space="preserve"> </w:t>
    </w:r>
    <w:r w:rsidRPr="008B533C">
      <w:rPr>
        <w:rFonts w:ascii="Helvetica 55 Roman" w:hAnsi="Helvetica 55 Roman"/>
        <w:sz w:val="14"/>
        <w:szCs w:val="14"/>
      </w:rPr>
      <w:t>- Pénalités</w:t>
    </w:r>
  </w:p>
  <w:p w14:paraId="2C212F92" w14:textId="2C7F7A47" w:rsidR="00EF7CA3" w:rsidRPr="009F380F" w:rsidRDefault="00307EA8" w:rsidP="00EF7CA3">
    <w:pPr>
      <w:pStyle w:val="Pieddepage"/>
      <w:jc w:val="right"/>
      <w:rPr>
        <w:sz w:val="14"/>
        <w:rPrChange w:id="1069" w:author="Auteur">
          <w:rPr/>
        </w:rPrChange>
      </w:rPr>
    </w:pPr>
    <w:del w:id="1070" w:author="Auteur">
      <w:r>
        <w:rPr>
          <w:sz w:val="14"/>
          <w:szCs w:val="14"/>
        </w:rPr>
        <w:delText>Janvier</w:delText>
      </w:r>
    </w:del>
    <w:ins w:id="1071" w:author="Auteur">
      <w:r w:rsidR="004560AC">
        <w:rPr>
          <w:sz w:val="14"/>
          <w:szCs w:val="14"/>
        </w:rPr>
        <w:t xml:space="preserve">Version </w:t>
      </w:r>
      <w:r w:rsidR="00E5349D">
        <w:rPr>
          <w:sz w:val="14"/>
          <w:szCs w:val="14"/>
        </w:rPr>
        <w:t>juillet</w:t>
      </w:r>
    </w:ins>
    <w:r w:rsidR="00166E14">
      <w:rPr>
        <w:sz w:val="14"/>
        <w:szCs w:val="14"/>
      </w:rPr>
      <w:t xml:space="preserve"> 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3E13C" w14:textId="260DC0A5" w:rsidR="00607572" w:rsidRDefault="00607572" w:rsidP="00607572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Conditions d’Accès aux </w:t>
    </w:r>
    <w:r w:rsidR="006B5C56">
      <w:rPr>
        <w:sz w:val="14"/>
        <w:szCs w:val="14"/>
      </w:rPr>
      <w:t xml:space="preserve">Lignes </w:t>
    </w:r>
    <w:r>
      <w:rPr>
        <w:sz w:val="14"/>
        <w:szCs w:val="14"/>
      </w:rPr>
      <w:t>FTTH</w:t>
    </w:r>
    <w:del w:id="1075" w:author="Auteur">
      <w:r>
        <w:rPr>
          <w:sz w:val="14"/>
          <w:szCs w:val="14"/>
        </w:rPr>
        <w:delText xml:space="preserve"> d</w:delText>
      </w:r>
      <w:r w:rsidR="004F51F4">
        <w:rPr>
          <w:sz w:val="14"/>
          <w:szCs w:val="14"/>
        </w:rPr>
        <w:delText xml:space="preserve">e </w:delText>
      </w:r>
      <w:r w:rsidR="000030CC">
        <w:rPr>
          <w:sz w:val="14"/>
          <w:szCs w:val="14"/>
        </w:rPr>
        <w:delText>GRAND DAX</w:delText>
      </w:r>
      <w:r w:rsidR="00AD0560">
        <w:rPr>
          <w:sz w:val="14"/>
          <w:szCs w:val="14"/>
        </w:rPr>
        <w:delText xml:space="preserve"> THD</w:delText>
      </w:r>
    </w:del>
  </w:p>
  <w:p w14:paraId="31F48FEB" w14:textId="78A43B5A" w:rsidR="008B533C" w:rsidRPr="008B533C" w:rsidRDefault="008B533C" w:rsidP="009F380F">
    <w:pPr>
      <w:pStyle w:val="Pieddepage"/>
      <w:tabs>
        <w:tab w:val="left" w:pos="4240"/>
      </w:tabs>
      <w:jc w:val="right"/>
      <w:rPr>
        <w:rStyle w:val="Numrodepage"/>
        <w:rFonts w:ascii="Helvetica 55 Roman" w:hAnsi="Helvetica 55 Roman"/>
        <w:sz w:val="14"/>
        <w:szCs w:val="18"/>
      </w:rPr>
      <w:pPrChange w:id="1076" w:author="Auteur">
        <w:pPr>
          <w:pStyle w:val="Pieddepage"/>
          <w:tabs>
            <w:tab w:val="left" w:pos="4240"/>
          </w:tabs>
          <w:ind w:left="708"/>
          <w:jc w:val="right"/>
        </w:pPr>
      </w:pPrChange>
    </w:pPr>
    <w:r w:rsidRPr="008B533C">
      <w:rPr>
        <w:rStyle w:val="Numrodepage"/>
        <w:rFonts w:ascii="Helvetica 55 Roman" w:hAnsi="Helvetica 55 Roman"/>
        <w:sz w:val="14"/>
        <w:szCs w:val="18"/>
      </w:rPr>
      <w:t xml:space="preserve">annexe </w:t>
    </w:r>
    <w:r w:rsidR="00E47C2D">
      <w:rPr>
        <w:rStyle w:val="Numrodepage"/>
        <w:rFonts w:ascii="Helvetica 55 Roman" w:hAnsi="Helvetica 55 Roman"/>
        <w:sz w:val="14"/>
        <w:szCs w:val="18"/>
      </w:rPr>
      <w:t>1</w:t>
    </w:r>
    <w:r w:rsidR="00E47C2D" w:rsidRPr="008B533C">
      <w:rPr>
        <w:rStyle w:val="Numrodepage"/>
        <w:rFonts w:ascii="Helvetica 55 Roman" w:hAnsi="Helvetica 55 Roman"/>
        <w:sz w:val="14"/>
        <w:szCs w:val="18"/>
      </w:rPr>
      <w:t xml:space="preserve"> </w:t>
    </w:r>
    <w:r w:rsidR="00964D20">
      <w:rPr>
        <w:rStyle w:val="Numrodepage"/>
        <w:rFonts w:ascii="Helvetica 55 Roman" w:hAnsi="Helvetica 55 Roman"/>
        <w:sz w:val="14"/>
        <w:szCs w:val="18"/>
      </w:rPr>
      <w:t xml:space="preserve">- </w:t>
    </w:r>
    <w:del w:id="1077" w:author="Auteur">
      <w:r w:rsidRPr="008B533C">
        <w:rPr>
          <w:rStyle w:val="Numrodepage"/>
          <w:rFonts w:ascii="Helvetica 55 Roman" w:hAnsi="Helvetica 55 Roman"/>
          <w:sz w:val="14"/>
          <w:szCs w:val="18"/>
        </w:rPr>
        <w:delText>Pénalités</w:delText>
      </w:r>
    </w:del>
    <w:ins w:id="1078" w:author="Auteur">
      <w:r w:rsidR="00964D20">
        <w:rPr>
          <w:rStyle w:val="Numrodepage"/>
          <w:rFonts w:ascii="Helvetica 55 Roman" w:hAnsi="Helvetica 55 Roman"/>
          <w:sz w:val="14"/>
          <w:szCs w:val="18"/>
        </w:rPr>
        <w:t>p</w:t>
      </w:r>
      <w:r w:rsidRPr="008B533C">
        <w:rPr>
          <w:rStyle w:val="Numrodepage"/>
          <w:rFonts w:ascii="Helvetica 55 Roman" w:hAnsi="Helvetica 55 Roman"/>
          <w:sz w:val="14"/>
          <w:szCs w:val="18"/>
        </w:rPr>
        <w:t>énalités</w:t>
      </w:r>
    </w:ins>
  </w:p>
  <w:p w14:paraId="0E41EB0A" w14:textId="4F85DB7D" w:rsidR="00DF4AA8" w:rsidRPr="00CC21C8" w:rsidRDefault="00307EA8" w:rsidP="009F380F">
    <w:pPr>
      <w:pStyle w:val="Pieddepage"/>
      <w:jc w:val="right"/>
      <w:pPrChange w:id="1079" w:author="Auteur">
        <w:pPr>
          <w:pStyle w:val="Pieddepage"/>
          <w:ind w:left="708"/>
          <w:jc w:val="right"/>
        </w:pPr>
      </w:pPrChange>
    </w:pPr>
    <w:del w:id="1080" w:author="Auteur">
      <w:r>
        <w:rPr>
          <w:sz w:val="14"/>
          <w:szCs w:val="14"/>
        </w:rPr>
        <w:delText>Janvier</w:delText>
      </w:r>
    </w:del>
    <w:ins w:id="1081" w:author="Auteur">
      <w:r w:rsidR="004560AC">
        <w:rPr>
          <w:sz w:val="14"/>
          <w:szCs w:val="14"/>
        </w:rPr>
        <w:t xml:space="preserve">Version </w:t>
      </w:r>
      <w:r w:rsidR="00E5349D">
        <w:rPr>
          <w:sz w:val="14"/>
          <w:szCs w:val="14"/>
        </w:rPr>
        <w:t>juillet</w:t>
      </w:r>
    </w:ins>
    <w:r w:rsidR="00166E14">
      <w:rPr>
        <w:sz w:val="14"/>
        <w:szCs w:val="14"/>
      </w:rPr>
      <w:t xml:space="preserve">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104DD" w14:textId="77777777" w:rsidR="00822113" w:rsidRDefault="009F380F">
      <w:pPr>
        <w:rPr>
          <w:del w:id="1" w:author="Auteur"/>
        </w:rPr>
      </w:pPr>
      <w:r>
        <w:separator/>
      </w:r>
    </w:p>
    <w:p w14:paraId="626B9A5F" w14:textId="77777777" w:rsidR="009F380F" w:rsidRDefault="009F380F"/>
  </w:footnote>
  <w:footnote w:type="continuationSeparator" w:id="0">
    <w:p w14:paraId="7D045D82" w14:textId="77777777" w:rsidR="00822113" w:rsidRDefault="009F380F">
      <w:pPr>
        <w:rPr>
          <w:del w:id="2" w:author="Auteur"/>
        </w:rPr>
      </w:pPr>
      <w:r>
        <w:continuationSeparator/>
      </w:r>
    </w:p>
    <w:p w14:paraId="1694142C" w14:textId="77777777" w:rsidR="009F380F" w:rsidRDefault="009F380F"/>
  </w:footnote>
  <w:footnote w:type="continuationNotice" w:id="1">
    <w:p w14:paraId="2B845284" w14:textId="77777777" w:rsidR="00822113" w:rsidRDefault="00822113">
      <w:pPr>
        <w:rPr>
          <w:del w:id="3" w:author="Auteur"/>
        </w:rPr>
      </w:pPr>
    </w:p>
    <w:p w14:paraId="483908CE" w14:textId="77777777" w:rsidR="009F380F" w:rsidRDefault="009F38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F9077" w14:textId="77777777" w:rsidR="009F380F" w:rsidRDefault="009F380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E109E" w14:textId="77777777" w:rsidR="00DF4AA8" w:rsidRPr="008B533C" w:rsidRDefault="008B533C" w:rsidP="008B533C">
    <w:pPr>
      <w:pStyle w:val="En-tte"/>
      <w:jc w:val="center"/>
      <w:rPr>
        <w:del w:id="1065" w:author="Auteur"/>
        <w:rFonts w:ascii="Helvetica 55 Roman" w:hAnsi="Helvetica 55 Roman"/>
        <w:sz w:val="14"/>
      </w:rPr>
    </w:pPr>
    <w:r w:rsidRPr="008B533C">
      <w:rPr>
        <w:rFonts w:ascii="Helvetica 55 Roman" w:hAnsi="Helvetica 55 Roman"/>
        <w:sz w:val="14"/>
      </w:rPr>
      <w:fldChar w:fldCharType="begin"/>
    </w:r>
    <w:r w:rsidRPr="008B533C">
      <w:rPr>
        <w:rFonts w:ascii="Helvetica 55 Roman" w:hAnsi="Helvetica 55 Roman"/>
        <w:sz w:val="14"/>
      </w:rPr>
      <w:instrText xml:space="preserve"> PAGE  \* MERGEFORMAT </w:instrText>
    </w:r>
    <w:r w:rsidRPr="008B533C">
      <w:rPr>
        <w:rFonts w:ascii="Helvetica 55 Roman" w:hAnsi="Helvetica 55 Roman"/>
        <w:sz w:val="14"/>
      </w:rPr>
      <w:fldChar w:fldCharType="separate"/>
    </w:r>
    <w:r w:rsidR="009F380F">
      <w:rPr>
        <w:rFonts w:ascii="Helvetica 55 Roman" w:hAnsi="Helvetica 55 Roman"/>
        <w:noProof/>
        <w:sz w:val="14"/>
      </w:rPr>
      <w:t>2</w:t>
    </w:r>
    <w:r w:rsidRPr="008B533C">
      <w:rPr>
        <w:rFonts w:ascii="Helvetica 55 Roman" w:hAnsi="Helvetica 55 Roman"/>
        <w:sz w:val="14"/>
      </w:rPr>
      <w:fldChar w:fldCharType="end"/>
    </w:r>
    <w:r w:rsidRPr="008B533C">
      <w:rPr>
        <w:rFonts w:ascii="Helvetica 55 Roman" w:hAnsi="Helvetica 55 Roman"/>
        <w:sz w:val="14"/>
      </w:rPr>
      <w:t>/</w:t>
    </w:r>
    <w:r w:rsidRPr="008B533C">
      <w:rPr>
        <w:rFonts w:ascii="Helvetica 55 Roman" w:hAnsi="Helvetica 55 Roman"/>
        <w:sz w:val="14"/>
      </w:rPr>
      <w:fldChar w:fldCharType="begin"/>
    </w:r>
    <w:r w:rsidRPr="008B533C">
      <w:rPr>
        <w:rFonts w:ascii="Helvetica 55 Roman" w:hAnsi="Helvetica 55 Roman"/>
        <w:sz w:val="14"/>
      </w:rPr>
      <w:instrText xml:space="preserve"> NUMPAGES  \* MERGEFORMAT </w:instrText>
    </w:r>
    <w:r w:rsidRPr="008B533C">
      <w:rPr>
        <w:rFonts w:ascii="Helvetica 55 Roman" w:hAnsi="Helvetica 55 Roman"/>
        <w:sz w:val="14"/>
      </w:rPr>
      <w:fldChar w:fldCharType="separate"/>
    </w:r>
    <w:r w:rsidR="009F380F">
      <w:rPr>
        <w:rFonts w:ascii="Helvetica 55 Roman" w:hAnsi="Helvetica 55 Roman"/>
        <w:noProof/>
        <w:sz w:val="14"/>
      </w:rPr>
      <w:t>12</w:t>
    </w:r>
    <w:r w:rsidRPr="008B533C">
      <w:rPr>
        <w:rFonts w:ascii="Helvetica 55 Roman" w:hAnsi="Helvetica 55 Roman"/>
        <w:sz w:val="14"/>
      </w:rPr>
      <w:fldChar w:fldCharType="end"/>
    </w:r>
  </w:p>
  <w:p w14:paraId="71CD0468" w14:textId="5502E813" w:rsidR="00DF4AA8" w:rsidRPr="009F380F" w:rsidRDefault="00DF4AA8" w:rsidP="009F380F">
    <w:pPr>
      <w:pStyle w:val="En-tte"/>
      <w:jc w:val="center"/>
      <w:rPr>
        <w:rFonts w:ascii="Helvetica 55 Roman" w:hAnsi="Helvetica 55 Roman"/>
        <w:sz w:val="14"/>
        <w:rPrChange w:id="1066" w:author="Auteur">
          <w:rPr/>
        </w:rPrChange>
      </w:rPr>
      <w:pPrChange w:id="1067" w:author="Auteur">
        <w:pPr/>
      </w:pPrChange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85F9" w14:textId="76ABA553" w:rsidR="00C452C2" w:rsidRPr="009F380F" w:rsidRDefault="009F380F">
    <w:pPr>
      <w:pStyle w:val="En-tte"/>
      <w:rPr>
        <w:rPrChange w:id="1072" w:author="Auteur">
          <w:rPr>
            <w:rFonts w:ascii="Helvetica 55 Roman" w:hAnsi="Helvetica 55 Roman"/>
            <w:sz w:val="14"/>
          </w:rPr>
        </w:rPrChange>
      </w:rPr>
    </w:pPr>
    <w:del w:id="1073" w:author="Auteur">
      <w:r w:rsidRPr="00DB1455">
        <w:rPr>
          <w:noProof/>
        </w:rPr>
        <w:drawing>
          <wp:inline distT="0" distB="0" distL="0" distR="0" wp14:anchorId="01E2F159" wp14:editId="002A6D31">
            <wp:extent cx="1400175" cy="552450"/>
            <wp:effectExtent l="0" t="0" r="9525" b="0"/>
            <wp:docPr id="2" name="Image 2" descr="LOGO_GRANDDAXTHD_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GRANDDAXTHD_JPE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del>
    <w:ins w:id="1074" w:author="Auteur">
      <w:r w:rsidRPr="000656D8">
        <w:rPr>
          <w:noProof/>
        </w:rPr>
        <w:drawing>
          <wp:inline distT="0" distB="0" distL="0" distR="0" wp14:editId="0B1F39E8">
            <wp:extent cx="1295400" cy="504825"/>
            <wp:effectExtent l="0" t="0" r="0" b="9525"/>
            <wp:docPr id="1" name="Image 2" descr="cid:image001.jpg@01CE3AC2.52473D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CE3AC2.52473D70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00568"/>
    <w:multiLevelType w:val="multilevel"/>
    <w:tmpl w:val="9850A316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B24511A"/>
    <w:multiLevelType w:val="hybridMultilevel"/>
    <w:tmpl w:val="511895C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2D167196"/>
    <w:multiLevelType w:val="multilevel"/>
    <w:tmpl w:val="1FBCBA48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36B034B3"/>
    <w:multiLevelType w:val="hybridMultilevel"/>
    <w:tmpl w:val="F274CB44"/>
    <w:lvl w:ilvl="0" w:tplc="040C0001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ECB4192"/>
    <w:multiLevelType w:val="hybridMultilevel"/>
    <w:tmpl w:val="A212378E"/>
    <w:lvl w:ilvl="0" w:tplc="040C000F">
      <w:start w:val="1"/>
      <w:numFmt w:val="decimal"/>
      <w:lvlText w:val="%1."/>
      <w:lvlJc w:val="left"/>
      <w:pPr>
        <w:tabs>
          <w:tab w:val="num" w:pos="827"/>
        </w:tabs>
        <w:ind w:left="827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47"/>
        </w:tabs>
        <w:ind w:left="15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67"/>
        </w:tabs>
        <w:ind w:left="22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87"/>
        </w:tabs>
        <w:ind w:left="29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07"/>
        </w:tabs>
        <w:ind w:left="37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27"/>
        </w:tabs>
        <w:ind w:left="44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47"/>
        </w:tabs>
        <w:ind w:left="51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67"/>
        </w:tabs>
        <w:ind w:left="58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87"/>
        </w:tabs>
        <w:ind w:left="6587" w:hanging="180"/>
      </w:pPr>
    </w:lvl>
  </w:abstractNum>
  <w:abstractNum w:abstractNumId="6" w15:restartNumberingAfterBreak="0">
    <w:nsid w:val="426D2157"/>
    <w:multiLevelType w:val="multilevel"/>
    <w:tmpl w:val="B4C453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4CD3B9C"/>
    <w:multiLevelType w:val="multilevel"/>
    <w:tmpl w:val="6A34D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E62116"/>
    <w:multiLevelType w:val="hybridMultilevel"/>
    <w:tmpl w:val="09902BAE"/>
    <w:lvl w:ilvl="0" w:tplc="7AA69560">
      <w:numFmt w:val="bullet"/>
      <w:lvlText w:val="-"/>
      <w:lvlJc w:val="left"/>
      <w:pPr>
        <w:ind w:left="720" w:hanging="360"/>
      </w:pPr>
      <w:rPr>
        <w:rFonts w:ascii="Helvetica 45 Light" w:eastAsia="Times New Roman" w:hAnsi="Helvetica 45 Ligh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62AA4"/>
    <w:multiLevelType w:val="hybridMultilevel"/>
    <w:tmpl w:val="247C1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C4BC4"/>
    <w:multiLevelType w:val="hybridMultilevel"/>
    <w:tmpl w:val="BA1E9D2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E67603"/>
    <w:multiLevelType w:val="hybridMultilevel"/>
    <w:tmpl w:val="915E415E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4323E"/>
    <w:multiLevelType w:val="multilevel"/>
    <w:tmpl w:val="BB86B54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14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DF554D"/>
    <w:multiLevelType w:val="hybridMultilevel"/>
    <w:tmpl w:val="C46CD788"/>
    <w:lvl w:ilvl="0" w:tplc="5FB2C374">
      <w:start w:val="2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F82742D"/>
    <w:multiLevelType w:val="multilevel"/>
    <w:tmpl w:val="413AB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0"/>
  </w:num>
  <w:num w:numId="5">
    <w:abstractNumId w:val="1"/>
  </w:num>
  <w:num w:numId="6">
    <w:abstractNumId w:val="7"/>
  </w:num>
  <w:num w:numId="7">
    <w:abstractNumId w:val="7"/>
  </w:num>
  <w:num w:numId="9">
    <w:abstractNumId w:val="5"/>
  </w:num>
  <w:num w:numId="10">
    <w:abstractNumId w:val="13"/>
  </w:num>
  <w:num w:numId="11">
    <w:abstractNumId w:val="7"/>
  </w:num>
  <w:num w:numId="12">
    <w:abstractNumId w:val="16"/>
  </w:num>
  <w:num w:numId="13">
    <w:abstractNumId w:val="7"/>
  </w:num>
  <w:num w:numId="14">
    <w:abstractNumId w:val="7"/>
  </w:num>
  <w:num w:numId="15">
    <w:abstractNumId w:val="3"/>
  </w:num>
  <w:num w:numId="16">
    <w:abstractNumId w:val="13"/>
  </w:num>
  <w:num w:numId="17">
    <w:abstractNumId w:val="6"/>
  </w:num>
  <w:num w:numId="1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</w:num>
  <w:num w:numId="21">
    <w:abstractNumId w:val="15"/>
  </w:num>
  <w:num w:numId="22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DB"/>
    <w:rsid w:val="00000252"/>
    <w:rsid w:val="00001D81"/>
    <w:rsid w:val="000030CC"/>
    <w:rsid w:val="0000415A"/>
    <w:rsid w:val="000055B7"/>
    <w:rsid w:val="00012290"/>
    <w:rsid w:val="00016BCE"/>
    <w:rsid w:val="0002618B"/>
    <w:rsid w:val="0002634B"/>
    <w:rsid w:val="00035F18"/>
    <w:rsid w:val="00037278"/>
    <w:rsid w:val="00040556"/>
    <w:rsid w:val="00041A0E"/>
    <w:rsid w:val="00044794"/>
    <w:rsid w:val="00054B02"/>
    <w:rsid w:val="000569D6"/>
    <w:rsid w:val="000579BE"/>
    <w:rsid w:val="000708BC"/>
    <w:rsid w:val="00070C6F"/>
    <w:rsid w:val="00076BC6"/>
    <w:rsid w:val="000772C6"/>
    <w:rsid w:val="000812D2"/>
    <w:rsid w:val="00081E39"/>
    <w:rsid w:val="0008266E"/>
    <w:rsid w:val="0009461D"/>
    <w:rsid w:val="00097BB6"/>
    <w:rsid w:val="000A1F03"/>
    <w:rsid w:val="000A3C51"/>
    <w:rsid w:val="000A5B7C"/>
    <w:rsid w:val="000A5D08"/>
    <w:rsid w:val="000A7D0F"/>
    <w:rsid w:val="000B10E0"/>
    <w:rsid w:val="000B14D7"/>
    <w:rsid w:val="000B488F"/>
    <w:rsid w:val="000B78EF"/>
    <w:rsid w:val="000C14BE"/>
    <w:rsid w:val="000C15E1"/>
    <w:rsid w:val="000E1371"/>
    <w:rsid w:val="000E40EC"/>
    <w:rsid w:val="000F2434"/>
    <w:rsid w:val="000F2F3B"/>
    <w:rsid w:val="00100672"/>
    <w:rsid w:val="00107193"/>
    <w:rsid w:val="00107893"/>
    <w:rsid w:val="00107C97"/>
    <w:rsid w:val="001133CF"/>
    <w:rsid w:val="00116508"/>
    <w:rsid w:val="00120E3C"/>
    <w:rsid w:val="00121D6B"/>
    <w:rsid w:val="0012257D"/>
    <w:rsid w:val="00122F7F"/>
    <w:rsid w:val="00126244"/>
    <w:rsid w:val="00131CC4"/>
    <w:rsid w:val="00131E92"/>
    <w:rsid w:val="00132763"/>
    <w:rsid w:val="0013754A"/>
    <w:rsid w:val="00141A31"/>
    <w:rsid w:val="00147B7E"/>
    <w:rsid w:val="001528DE"/>
    <w:rsid w:val="001556B7"/>
    <w:rsid w:val="00156CEF"/>
    <w:rsid w:val="00157DA3"/>
    <w:rsid w:val="00162A9C"/>
    <w:rsid w:val="00163347"/>
    <w:rsid w:val="00165B5F"/>
    <w:rsid w:val="00166E14"/>
    <w:rsid w:val="00167E4C"/>
    <w:rsid w:val="00171C05"/>
    <w:rsid w:val="001767A8"/>
    <w:rsid w:val="00177274"/>
    <w:rsid w:val="00177CEA"/>
    <w:rsid w:val="00184231"/>
    <w:rsid w:val="00191D37"/>
    <w:rsid w:val="001A0433"/>
    <w:rsid w:val="001A0896"/>
    <w:rsid w:val="001A477B"/>
    <w:rsid w:val="001A68C1"/>
    <w:rsid w:val="001B0A3D"/>
    <w:rsid w:val="001B5E39"/>
    <w:rsid w:val="001C71C6"/>
    <w:rsid w:val="001D0B7F"/>
    <w:rsid w:val="001D477A"/>
    <w:rsid w:val="001D6255"/>
    <w:rsid w:val="001F2588"/>
    <w:rsid w:val="001F3DB7"/>
    <w:rsid w:val="001F4F16"/>
    <w:rsid w:val="001F5E44"/>
    <w:rsid w:val="001F7E41"/>
    <w:rsid w:val="00200049"/>
    <w:rsid w:val="00201773"/>
    <w:rsid w:val="00203C58"/>
    <w:rsid w:val="002137BE"/>
    <w:rsid w:val="00216129"/>
    <w:rsid w:val="00220107"/>
    <w:rsid w:val="00224E69"/>
    <w:rsid w:val="00227E6B"/>
    <w:rsid w:val="0023237C"/>
    <w:rsid w:val="00233746"/>
    <w:rsid w:val="0023670F"/>
    <w:rsid w:val="00242F3F"/>
    <w:rsid w:val="00242FC7"/>
    <w:rsid w:val="00246157"/>
    <w:rsid w:val="002504FC"/>
    <w:rsid w:val="00254AFD"/>
    <w:rsid w:val="002561B0"/>
    <w:rsid w:val="002573E2"/>
    <w:rsid w:val="002576E5"/>
    <w:rsid w:val="00260C0A"/>
    <w:rsid w:val="00262B3F"/>
    <w:rsid w:val="002651B1"/>
    <w:rsid w:val="0027156E"/>
    <w:rsid w:val="002737E4"/>
    <w:rsid w:val="002769A7"/>
    <w:rsid w:val="002811EA"/>
    <w:rsid w:val="00282DEA"/>
    <w:rsid w:val="00283EB6"/>
    <w:rsid w:val="00290FB0"/>
    <w:rsid w:val="002936CB"/>
    <w:rsid w:val="002A2FA6"/>
    <w:rsid w:val="002A7E23"/>
    <w:rsid w:val="002B0BD1"/>
    <w:rsid w:val="002B2522"/>
    <w:rsid w:val="002B5ADE"/>
    <w:rsid w:val="002B6ADB"/>
    <w:rsid w:val="002D0B9F"/>
    <w:rsid w:val="002D304E"/>
    <w:rsid w:val="002D36E8"/>
    <w:rsid w:val="002D5C39"/>
    <w:rsid w:val="002D7974"/>
    <w:rsid w:val="002E04B4"/>
    <w:rsid w:val="002E2573"/>
    <w:rsid w:val="002E2A80"/>
    <w:rsid w:val="002E4733"/>
    <w:rsid w:val="002E48AF"/>
    <w:rsid w:val="002E4FC7"/>
    <w:rsid w:val="002E6B1F"/>
    <w:rsid w:val="002F3BC2"/>
    <w:rsid w:val="00300F40"/>
    <w:rsid w:val="003012A2"/>
    <w:rsid w:val="0030168B"/>
    <w:rsid w:val="003053B2"/>
    <w:rsid w:val="003076A3"/>
    <w:rsid w:val="00307EA8"/>
    <w:rsid w:val="00311880"/>
    <w:rsid w:val="00312222"/>
    <w:rsid w:val="003133E5"/>
    <w:rsid w:val="00315186"/>
    <w:rsid w:val="00320BC4"/>
    <w:rsid w:val="00321626"/>
    <w:rsid w:val="003225AB"/>
    <w:rsid w:val="00322619"/>
    <w:rsid w:val="00324853"/>
    <w:rsid w:val="00330FAE"/>
    <w:rsid w:val="00332132"/>
    <w:rsid w:val="00332E1D"/>
    <w:rsid w:val="00333B2E"/>
    <w:rsid w:val="0033574B"/>
    <w:rsid w:val="00337C4E"/>
    <w:rsid w:val="00344B2B"/>
    <w:rsid w:val="00344CC4"/>
    <w:rsid w:val="0035357F"/>
    <w:rsid w:val="0035405F"/>
    <w:rsid w:val="00363296"/>
    <w:rsid w:val="0036437A"/>
    <w:rsid w:val="003719A5"/>
    <w:rsid w:val="00376D44"/>
    <w:rsid w:val="00380505"/>
    <w:rsid w:val="003808EE"/>
    <w:rsid w:val="00387439"/>
    <w:rsid w:val="003940E1"/>
    <w:rsid w:val="00395C85"/>
    <w:rsid w:val="003960C6"/>
    <w:rsid w:val="00396D77"/>
    <w:rsid w:val="003971A5"/>
    <w:rsid w:val="00397F9D"/>
    <w:rsid w:val="003B062E"/>
    <w:rsid w:val="003B0E3A"/>
    <w:rsid w:val="003B20B8"/>
    <w:rsid w:val="003B7FF1"/>
    <w:rsid w:val="003C3C89"/>
    <w:rsid w:val="003C457F"/>
    <w:rsid w:val="003C6DC8"/>
    <w:rsid w:val="003D348D"/>
    <w:rsid w:val="003D53E9"/>
    <w:rsid w:val="003D5B0C"/>
    <w:rsid w:val="003D6BAF"/>
    <w:rsid w:val="003E2848"/>
    <w:rsid w:val="003E6F42"/>
    <w:rsid w:val="003F08AB"/>
    <w:rsid w:val="003F15EA"/>
    <w:rsid w:val="003F6359"/>
    <w:rsid w:val="003F6B99"/>
    <w:rsid w:val="003F6EDD"/>
    <w:rsid w:val="004051AC"/>
    <w:rsid w:val="0040667E"/>
    <w:rsid w:val="00407C52"/>
    <w:rsid w:val="0041463E"/>
    <w:rsid w:val="00417B2F"/>
    <w:rsid w:val="00420294"/>
    <w:rsid w:val="00423916"/>
    <w:rsid w:val="00423B38"/>
    <w:rsid w:val="00425EBD"/>
    <w:rsid w:val="00426EBD"/>
    <w:rsid w:val="0044017B"/>
    <w:rsid w:val="00440FEF"/>
    <w:rsid w:val="00441197"/>
    <w:rsid w:val="00441806"/>
    <w:rsid w:val="00441B83"/>
    <w:rsid w:val="00441F96"/>
    <w:rsid w:val="0045303C"/>
    <w:rsid w:val="0045324A"/>
    <w:rsid w:val="004542B6"/>
    <w:rsid w:val="00456056"/>
    <w:rsid w:val="004560AC"/>
    <w:rsid w:val="0046141B"/>
    <w:rsid w:val="004826FD"/>
    <w:rsid w:val="00482A35"/>
    <w:rsid w:val="00490E72"/>
    <w:rsid w:val="0049101D"/>
    <w:rsid w:val="004970D4"/>
    <w:rsid w:val="004A0546"/>
    <w:rsid w:val="004A2A36"/>
    <w:rsid w:val="004A5F22"/>
    <w:rsid w:val="004B1714"/>
    <w:rsid w:val="004B2815"/>
    <w:rsid w:val="004B2A6E"/>
    <w:rsid w:val="004B3882"/>
    <w:rsid w:val="004B7FDF"/>
    <w:rsid w:val="004C294A"/>
    <w:rsid w:val="004C54AD"/>
    <w:rsid w:val="004D0956"/>
    <w:rsid w:val="004D15DB"/>
    <w:rsid w:val="004D2CFA"/>
    <w:rsid w:val="004D42DD"/>
    <w:rsid w:val="004D5912"/>
    <w:rsid w:val="004E1D26"/>
    <w:rsid w:val="004E530E"/>
    <w:rsid w:val="004E7704"/>
    <w:rsid w:val="004E7B36"/>
    <w:rsid w:val="004F14AF"/>
    <w:rsid w:val="004F1640"/>
    <w:rsid w:val="004F51F4"/>
    <w:rsid w:val="00506FC2"/>
    <w:rsid w:val="005101F2"/>
    <w:rsid w:val="00524417"/>
    <w:rsid w:val="0052457F"/>
    <w:rsid w:val="00524676"/>
    <w:rsid w:val="00526739"/>
    <w:rsid w:val="00530C98"/>
    <w:rsid w:val="005318BA"/>
    <w:rsid w:val="00533208"/>
    <w:rsid w:val="0053393A"/>
    <w:rsid w:val="005346D8"/>
    <w:rsid w:val="005346E3"/>
    <w:rsid w:val="0053760D"/>
    <w:rsid w:val="00540C7F"/>
    <w:rsid w:val="00547DAD"/>
    <w:rsid w:val="00552E18"/>
    <w:rsid w:val="00555B89"/>
    <w:rsid w:val="00563233"/>
    <w:rsid w:val="00564B33"/>
    <w:rsid w:val="00572029"/>
    <w:rsid w:val="0057343C"/>
    <w:rsid w:val="00575A96"/>
    <w:rsid w:val="0057691D"/>
    <w:rsid w:val="0057783B"/>
    <w:rsid w:val="00585B68"/>
    <w:rsid w:val="005870FF"/>
    <w:rsid w:val="00587325"/>
    <w:rsid w:val="00593396"/>
    <w:rsid w:val="00593CE9"/>
    <w:rsid w:val="0059441D"/>
    <w:rsid w:val="0059681C"/>
    <w:rsid w:val="005A4F6C"/>
    <w:rsid w:val="005A5815"/>
    <w:rsid w:val="005A6883"/>
    <w:rsid w:val="005B392B"/>
    <w:rsid w:val="005C1690"/>
    <w:rsid w:val="005C4AC2"/>
    <w:rsid w:val="005C6F20"/>
    <w:rsid w:val="005D06B8"/>
    <w:rsid w:val="005D244B"/>
    <w:rsid w:val="005D531C"/>
    <w:rsid w:val="005D7BDF"/>
    <w:rsid w:val="005E2EBD"/>
    <w:rsid w:val="005E52F7"/>
    <w:rsid w:val="005E75D6"/>
    <w:rsid w:val="005F23F4"/>
    <w:rsid w:val="005F2E7C"/>
    <w:rsid w:val="005F4CF6"/>
    <w:rsid w:val="005F6BAE"/>
    <w:rsid w:val="006045DA"/>
    <w:rsid w:val="00605355"/>
    <w:rsid w:val="00607572"/>
    <w:rsid w:val="0061533F"/>
    <w:rsid w:val="00616B43"/>
    <w:rsid w:val="006223F3"/>
    <w:rsid w:val="00626438"/>
    <w:rsid w:val="00626635"/>
    <w:rsid w:val="00635AFA"/>
    <w:rsid w:val="00640E2C"/>
    <w:rsid w:val="006450FC"/>
    <w:rsid w:val="00645382"/>
    <w:rsid w:val="0064651A"/>
    <w:rsid w:val="0065302E"/>
    <w:rsid w:val="006575C0"/>
    <w:rsid w:val="00666478"/>
    <w:rsid w:val="00670DA0"/>
    <w:rsid w:val="006768DC"/>
    <w:rsid w:val="00677361"/>
    <w:rsid w:val="006841F8"/>
    <w:rsid w:val="00685490"/>
    <w:rsid w:val="00690C5B"/>
    <w:rsid w:val="006934E7"/>
    <w:rsid w:val="0069560D"/>
    <w:rsid w:val="006967D4"/>
    <w:rsid w:val="006A1106"/>
    <w:rsid w:val="006A330F"/>
    <w:rsid w:val="006A7AB0"/>
    <w:rsid w:val="006B1510"/>
    <w:rsid w:val="006B17CB"/>
    <w:rsid w:val="006B5C56"/>
    <w:rsid w:val="006C0638"/>
    <w:rsid w:val="006C1F28"/>
    <w:rsid w:val="006C5AA0"/>
    <w:rsid w:val="006D4F96"/>
    <w:rsid w:val="006E17AC"/>
    <w:rsid w:val="006E6098"/>
    <w:rsid w:val="006E73EF"/>
    <w:rsid w:val="006F2ADB"/>
    <w:rsid w:val="006F4BEC"/>
    <w:rsid w:val="00703C3E"/>
    <w:rsid w:val="00704484"/>
    <w:rsid w:val="007072E1"/>
    <w:rsid w:val="007115D4"/>
    <w:rsid w:val="00711F7D"/>
    <w:rsid w:val="00712E76"/>
    <w:rsid w:val="00713D0B"/>
    <w:rsid w:val="00724303"/>
    <w:rsid w:val="00724A80"/>
    <w:rsid w:val="00735E74"/>
    <w:rsid w:val="00737569"/>
    <w:rsid w:val="007407C3"/>
    <w:rsid w:val="007425EA"/>
    <w:rsid w:val="00743F40"/>
    <w:rsid w:val="007447FC"/>
    <w:rsid w:val="0074541F"/>
    <w:rsid w:val="00747C4B"/>
    <w:rsid w:val="00750058"/>
    <w:rsid w:val="00750F64"/>
    <w:rsid w:val="00756FA7"/>
    <w:rsid w:val="00763781"/>
    <w:rsid w:val="00765213"/>
    <w:rsid w:val="00767C98"/>
    <w:rsid w:val="00770A4B"/>
    <w:rsid w:val="007744C5"/>
    <w:rsid w:val="007760E3"/>
    <w:rsid w:val="00776419"/>
    <w:rsid w:val="00780D0F"/>
    <w:rsid w:val="00783D6A"/>
    <w:rsid w:val="00784A1B"/>
    <w:rsid w:val="00784F23"/>
    <w:rsid w:val="007870D8"/>
    <w:rsid w:val="00790202"/>
    <w:rsid w:val="00790D35"/>
    <w:rsid w:val="00792343"/>
    <w:rsid w:val="007941E8"/>
    <w:rsid w:val="00794AA2"/>
    <w:rsid w:val="007972C8"/>
    <w:rsid w:val="007A2D48"/>
    <w:rsid w:val="007B1A1E"/>
    <w:rsid w:val="007B3D93"/>
    <w:rsid w:val="007C1CEB"/>
    <w:rsid w:val="007C35AE"/>
    <w:rsid w:val="007D63FA"/>
    <w:rsid w:val="007D7C84"/>
    <w:rsid w:val="007E0FF9"/>
    <w:rsid w:val="007E46EC"/>
    <w:rsid w:val="007E78FF"/>
    <w:rsid w:val="007F1D27"/>
    <w:rsid w:val="007F22FF"/>
    <w:rsid w:val="007F27A7"/>
    <w:rsid w:val="007F3D15"/>
    <w:rsid w:val="008059EF"/>
    <w:rsid w:val="0080766A"/>
    <w:rsid w:val="00807C6B"/>
    <w:rsid w:val="00820AF9"/>
    <w:rsid w:val="00822113"/>
    <w:rsid w:val="00822BA4"/>
    <w:rsid w:val="00825EA8"/>
    <w:rsid w:val="008274C1"/>
    <w:rsid w:val="00832966"/>
    <w:rsid w:val="008342A9"/>
    <w:rsid w:val="0083493B"/>
    <w:rsid w:val="00841C83"/>
    <w:rsid w:val="00841D7A"/>
    <w:rsid w:val="00842EF8"/>
    <w:rsid w:val="00843D54"/>
    <w:rsid w:val="00844F3C"/>
    <w:rsid w:val="0084755F"/>
    <w:rsid w:val="00850C6E"/>
    <w:rsid w:val="00852BB1"/>
    <w:rsid w:val="0085336A"/>
    <w:rsid w:val="008557DD"/>
    <w:rsid w:val="00857D63"/>
    <w:rsid w:val="008605F7"/>
    <w:rsid w:val="00870411"/>
    <w:rsid w:val="0087237D"/>
    <w:rsid w:val="0087283E"/>
    <w:rsid w:val="0088045F"/>
    <w:rsid w:val="00883211"/>
    <w:rsid w:val="0089047A"/>
    <w:rsid w:val="00891E34"/>
    <w:rsid w:val="00893539"/>
    <w:rsid w:val="00893547"/>
    <w:rsid w:val="00895726"/>
    <w:rsid w:val="008970A7"/>
    <w:rsid w:val="008A3FE6"/>
    <w:rsid w:val="008A41C1"/>
    <w:rsid w:val="008A50BE"/>
    <w:rsid w:val="008B1010"/>
    <w:rsid w:val="008B1F84"/>
    <w:rsid w:val="008B296E"/>
    <w:rsid w:val="008B3BAE"/>
    <w:rsid w:val="008B5300"/>
    <w:rsid w:val="008B533C"/>
    <w:rsid w:val="008B5352"/>
    <w:rsid w:val="008C04D0"/>
    <w:rsid w:val="008C0D80"/>
    <w:rsid w:val="008C466F"/>
    <w:rsid w:val="008C6DDF"/>
    <w:rsid w:val="008D0989"/>
    <w:rsid w:val="008D1145"/>
    <w:rsid w:val="008D22D9"/>
    <w:rsid w:val="008D4729"/>
    <w:rsid w:val="008D475E"/>
    <w:rsid w:val="008D514D"/>
    <w:rsid w:val="008E0652"/>
    <w:rsid w:val="008E0822"/>
    <w:rsid w:val="008E0B41"/>
    <w:rsid w:val="008E0CE9"/>
    <w:rsid w:val="008E14D2"/>
    <w:rsid w:val="008E6F54"/>
    <w:rsid w:val="008F553B"/>
    <w:rsid w:val="008F5B3F"/>
    <w:rsid w:val="008F6D7E"/>
    <w:rsid w:val="00904C2B"/>
    <w:rsid w:val="00912B4C"/>
    <w:rsid w:val="009147FE"/>
    <w:rsid w:val="00926752"/>
    <w:rsid w:val="0092781F"/>
    <w:rsid w:val="00931527"/>
    <w:rsid w:val="00935CD0"/>
    <w:rsid w:val="009364FC"/>
    <w:rsid w:val="00946A43"/>
    <w:rsid w:val="00955BD6"/>
    <w:rsid w:val="00955D33"/>
    <w:rsid w:val="00961F75"/>
    <w:rsid w:val="00964D20"/>
    <w:rsid w:val="009673A1"/>
    <w:rsid w:val="00970187"/>
    <w:rsid w:val="009707B2"/>
    <w:rsid w:val="00972AD9"/>
    <w:rsid w:val="00972CD8"/>
    <w:rsid w:val="00973BDA"/>
    <w:rsid w:val="00974225"/>
    <w:rsid w:val="009821FA"/>
    <w:rsid w:val="00997E0C"/>
    <w:rsid w:val="009A04E9"/>
    <w:rsid w:val="009A1E2D"/>
    <w:rsid w:val="009A299C"/>
    <w:rsid w:val="009A67E1"/>
    <w:rsid w:val="009B48E0"/>
    <w:rsid w:val="009B7241"/>
    <w:rsid w:val="009C25D9"/>
    <w:rsid w:val="009C2D0C"/>
    <w:rsid w:val="009C30AF"/>
    <w:rsid w:val="009C3D44"/>
    <w:rsid w:val="009C41DB"/>
    <w:rsid w:val="009C551C"/>
    <w:rsid w:val="009C5521"/>
    <w:rsid w:val="009D2B99"/>
    <w:rsid w:val="009D32C1"/>
    <w:rsid w:val="009D49CC"/>
    <w:rsid w:val="009D65CF"/>
    <w:rsid w:val="009D7034"/>
    <w:rsid w:val="009E0769"/>
    <w:rsid w:val="009E35F7"/>
    <w:rsid w:val="009F380F"/>
    <w:rsid w:val="009F6A84"/>
    <w:rsid w:val="009F7D64"/>
    <w:rsid w:val="00A03196"/>
    <w:rsid w:val="00A05682"/>
    <w:rsid w:val="00A077BB"/>
    <w:rsid w:val="00A12201"/>
    <w:rsid w:val="00A1350C"/>
    <w:rsid w:val="00A14CF1"/>
    <w:rsid w:val="00A21F88"/>
    <w:rsid w:val="00A227C8"/>
    <w:rsid w:val="00A24287"/>
    <w:rsid w:val="00A24D10"/>
    <w:rsid w:val="00A27263"/>
    <w:rsid w:val="00A3279A"/>
    <w:rsid w:val="00A3298B"/>
    <w:rsid w:val="00A33142"/>
    <w:rsid w:val="00A373E3"/>
    <w:rsid w:val="00A40D05"/>
    <w:rsid w:val="00A40EA9"/>
    <w:rsid w:val="00A426C0"/>
    <w:rsid w:val="00A43F7E"/>
    <w:rsid w:val="00A453A5"/>
    <w:rsid w:val="00A466B4"/>
    <w:rsid w:val="00A529AA"/>
    <w:rsid w:val="00A531D9"/>
    <w:rsid w:val="00A558F1"/>
    <w:rsid w:val="00A56ED0"/>
    <w:rsid w:val="00A5727C"/>
    <w:rsid w:val="00A61D8E"/>
    <w:rsid w:val="00A61F36"/>
    <w:rsid w:val="00A64538"/>
    <w:rsid w:val="00A67A82"/>
    <w:rsid w:val="00A7231B"/>
    <w:rsid w:val="00A85A22"/>
    <w:rsid w:val="00A87A49"/>
    <w:rsid w:val="00A93BC5"/>
    <w:rsid w:val="00A9654C"/>
    <w:rsid w:val="00A96A90"/>
    <w:rsid w:val="00AA06FB"/>
    <w:rsid w:val="00AA2510"/>
    <w:rsid w:val="00AA294D"/>
    <w:rsid w:val="00AA4C1A"/>
    <w:rsid w:val="00AA60AD"/>
    <w:rsid w:val="00AB3461"/>
    <w:rsid w:val="00AB7370"/>
    <w:rsid w:val="00AC05B7"/>
    <w:rsid w:val="00AC114E"/>
    <w:rsid w:val="00AC2241"/>
    <w:rsid w:val="00AC5B26"/>
    <w:rsid w:val="00AC5D96"/>
    <w:rsid w:val="00AD0208"/>
    <w:rsid w:val="00AD0560"/>
    <w:rsid w:val="00AD3DE0"/>
    <w:rsid w:val="00AD4568"/>
    <w:rsid w:val="00AD485C"/>
    <w:rsid w:val="00AD4EEC"/>
    <w:rsid w:val="00AD5F6F"/>
    <w:rsid w:val="00AD6BCA"/>
    <w:rsid w:val="00AE0526"/>
    <w:rsid w:val="00AE4687"/>
    <w:rsid w:val="00AE5464"/>
    <w:rsid w:val="00AE5D2A"/>
    <w:rsid w:val="00AF05FA"/>
    <w:rsid w:val="00AF4F6F"/>
    <w:rsid w:val="00AF7E1B"/>
    <w:rsid w:val="00B033CA"/>
    <w:rsid w:val="00B045CD"/>
    <w:rsid w:val="00B1636D"/>
    <w:rsid w:val="00B20ECF"/>
    <w:rsid w:val="00B20F92"/>
    <w:rsid w:val="00B2525B"/>
    <w:rsid w:val="00B3044D"/>
    <w:rsid w:val="00B34982"/>
    <w:rsid w:val="00B35B1F"/>
    <w:rsid w:val="00B3654C"/>
    <w:rsid w:val="00B37EEC"/>
    <w:rsid w:val="00B41B8F"/>
    <w:rsid w:val="00B42101"/>
    <w:rsid w:val="00B44942"/>
    <w:rsid w:val="00B453ED"/>
    <w:rsid w:val="00B500E5"/>
    <w:rsid w:val="00B57D4A"/>
    <w:rsid w:val="00B63EC2"/>
    <w:rsid w:val="00B7497F"/>
    <w:rsid w:val="00B74C6F"/>
    <w:rsid w:val="00B8123D"/>
    <w:rsid w:val="00B83070"/>
    <w:rsid w:val="00B839D3"/>
    <w:rsid w:val="00B858E5"/>
    <w:rsid w:val="00B86BAD"/>
    <w:rsid w:val="00B8735E"/>
    <w:rsid w:val="00B9566D"/>
    <w:rsid w:val="00BA5EC8"/>
    <w:rsid w:val="00BB676D"/>
    <w:rsid w:val="00BC1229"/>
    <w:rsid w:val="00BC48D9"/>
    <w:rsid w:val="00BD0083"/>
    <w:rsid w:val="00BD43A5"/>
    <w:rsid w:val="00BD478F"/>
    <w:rsid w:val="00BE62FC"/>
    <w:rsid w:val="00BE70F1"/>
    <w:rsid w:val="00BF01FD"/>
    <w:rsid w:val="00C02241"/>
    <w:rsid w:val="00C048DC"/>
    <w:rsid w:val="00C04FDA"/>
    <w:rsid w:val="00C05829"/>
    <w:rsid w:val="00C058D7"/>
    <w:rsid w:val="00C06853"/>
    <w:rsid w:val="00C10867"/>
    <w:rsid w:val="00C14554"/>
    <w:rsid w:val="00C14DDB"/>
    <w:rsid w:val="00C15BEF"/>
    <w:rsid w:val="00C1621F"/>
    <w:rsid w:val="00C2012D"/>
    <w:rsid w:val="00C26C01"/>
    <w:rsid w:val="00C300A9"/>
    <w:rsid w:val="00C3359F"/>
    <w:rsid w:val="00C40586"/>
    <w:rsid w:val="00C415D4"/>
    <w:rsid w:val="00C417A6"/>
    <w:rsid w:val="00C452C2"/>
    <w:rsid w:val="00C5390E"/>
    <w:rsid w:val="00C568B8"/>
    <w:rsid w:val="00C57324"/>
    <w:rsid w:val="00C5797E"/>
    <w:rsid w:val="00C6462D"/>
    <w:rsid w:val="00C75E67"/>
    <w:rsid w:val="00C80924"/>
    <w:rsid w:val="00C91DA6"/>
    <w:rsid w:val="00C940B7"/>
    <w:rsid w:val="00C94541"/>
    <w:rsid w:val="00C947E7"/>
    <w:rsid w:val="00C9625F"/>
    <w:rsid w:val="00C96718"/>
    <w:rsid w:val="00C9691A"/>
    <w:rsid w:val="00CA3D19"/>
    <w:rsid w:val="00CB27AF"/>
    <w:rsid w:val="00CB3BC6"/>
    <w:rsid w:val="00CB542A"/>
    <w:rsid w:val="00CC21C8"/>
    <w:rsid w:val="00CC4EF5"/>
    <w:rsid w:val="00CC72A0"/>
    <w:rsid w:val="00CD0C1A"/>
    <w:rsid w:val="00CD2298"/>
    <w:rsid w:val="00CE4230"/>
    <w:rsid w:val="00CE54D3"/>
    <w:rsid w:val="00CE61C8"/>
    <w:rsid w:val="00CF07F3"/>
    <w:rsid w:val="00CF6B74"/>
    <w:rsid w:val="00CF74F6"/>
    <w:rsid w:val="00CF7617"/>
    <w:rsid w:val="00D02A9C"/>
    <w:rsid w:val="00D03418"/>
    <w:rsid w:val="00D04A81"/>
    <w:rsid w:val="00D04C9E"/>
    <w:rsid w:val="00D07128"/>
    <w:rsid w:val="00D077D1"/>
    <w:rsid w:val="00D0797E"/>
    <w:rsid w:val="00D10A00"/>
    <w:rsid w:val="00D15771"/>
    <w:rsid w:val="00D275F1"/>
    <w:rsid w:val="00D30888"/>
    <w:rsid w:val="00D30E5F"/>
    <w:rsid w:val="00D33703"/>
    <w:rsid w:val="00D45EC6"/>
    <w:rsid w:val="00D466F2"/>
    <w:rsid w:val="00D56D4F"/>
    <w:rsid w:val="00D635A4"/>
    <w:rsid w:val="00D63D37"/>
    <w:rsid w:val="00D65FFA"/>
    <w:rsid w:val="00D67316"/>
    <w:rsid w:val="00D77146"/>
    <w:rsid w:val="00D817AF"/>
    <w:rsid w:val="00D817D3"/>
    <w:rsid w:val="00D850B4"/>
    <w:rsid w:val="00D854A4"/>
    <w:rsid w:val="00D91B4E"/>
    <w:rsid w:val="00D93674"/>
    <w:rsid w:val="00D94EB6"/>
    <w:rsid w:val="00D9534E"/>
    <w:rsid w:val="00D97F0D"/>
    <w:rsid w:val="00DA01E2"/>
    <w:rsid w:val="00DB175C"/>
    <w:rsid w:val="00DB335A"/>
    <w:rsid w:val="00DB65AD"/>
    <w:rsid w:val="00DC179A"/>
    <w:rsid w:val="00DC2FE2"/>
    <w:rsid w:val="00DC6BCD"/>
    <w:rsid w:val="00DD5E93"/>
    <w:rsid w:val="00DD730B"/>
    <w:rsid w:val="00DE3DAF"/>
    <w:rsid w:val="00DF1D14"/>
    <w:rsid w:val="00DF33A4"/>
    <w:rsid w:val="00DF4AA8"/>
    <w:rsid w:val="00DF680D"/>
    <w:rsid w:val="00E1234A"/>
    <w:rsid w:val="00E14F90"/>
    <w:rsid w:val="00E176B4"/>
    <w:rsid w:val="00E1794E"/>
    <w:rsid w:val="00E256C6"/>
    <w:rsid w:val="00E25A47"/>
    <w:rsid w:val="00E31403"/>
    <w:rsid w:val="00E31B5F"/>
    <w:rsid w:val="00E33CBF"/>
    <w:rsid w:val="00E37133"/>
    <w:rsid w:val="00E41857"/>
    <w:rsid w:val="00E432CF"/>
    <w:rsid w:val="00E437DE"/>
    <w:rsid w:val="00E4386B"/>
    <w:rsid w:val="00E43D85"/>
    <w:rsid w:val="00E47C2D"/>
    <w:rsid w:val="00E52F1F"/>
    <w:rsid w:val="00E5349D"/>
    <w:rsid w:val="00E53C3F"/>
    <w:rsid w:val="00E54969"/>
    <w:rsid w:val="00E61DF8"/>
    <w:rsid w:val="00E662B6"/>
    <w:rsid w:val="00E67F19"/>
    <w:rsid w:val="00E760E2"/>
    <w:rsid w:val="00E77C0A"/>
    <w:rsid w:val="00E80523"/>
    <w:rsid w:val="00E81638"/>
    <w:rsid w:val="00E81D13"/>
    <w:rsid w:val="00E910A6"/>
    <w:rsid w:val="00E910F2"/>
    <w:rsid w:val="00E9335A"/>
    <w:rsid w:val="00E944A6"/>
    <w:rsid w:val="00EA27A3"/>
    <w:rsid w:val="00EA53E6"/>
    <w:rsid w:val="00EB00B3"/>
    <w:rsid w:val="00EB1833"/>
    <w:rsid w:val="00EB2BF9"/>
    <w:rsid w:val="00EB419C"/>
    <w:rsid w:val="00EB7045"/>
    <w:rsid w:val="00EB7B5D"/>
    <w:rsid w:val="00EC0259"/>
    <w:rsid w:val="00EC0F2C"/>
    <w:rsid w:val="00EC3AAE"/>
    <w:rsid w:val="00EC7943"/>
    <w:rsid w:val="00ED353A"/>
    <w:rsid w:val="00ED6AB3"/>
    <w:rsid w:val="00EE04BC"/>
    <w:rsid w:val="00EE2762"/>
    <w:rsid w:val="00EE34D1"/>
    <w:rsid w:val="00EE634B"/>
    <w:rsid w:val="00EE68B2"/>
    <w:rsid w:val="00EF2D53"/>
    <w:rsid w:val="00EF5DC5"/>
    <w:rsid w:val="00EF62FB"/>
    <w:rsid w:val="00EF7B0B"/>
    <w:rsid w:val="00EF7CA3"/>
    <w:rsid w:val="00F001C8"/>
    <w:rsid w:val="00F0066A"/>
    <w:rsid w:val="00F011EE"/>
    <w:rsid w:val="00F05DD5"/>
    <w:rsid w:val="00F119F0"/>
    <w:rsid w:val="00F127FF"/>
    <w:rsid w:val="00F130EE"/>
    <w:rsid w:val="00F14870"/>
    <w:rsid w:val="00F1673D"/>
    <w:rsid w:val="00F172CF"/>
    <w:rsid w:val="00F17F34"/>
    <w:rsid w:val="00F27DB0"/>
    <w:rsid w:val="00F35F4E"/>
    <w:rsid w:val="00F413E5"/>
    <w:rsid w:val="00F452FE"/>
    <w:rsid w:val="00F464D2"/>
    <w:rsid w:val="00F46F66"/>
    <w:rsid w:val="00F51B16"/>
    <w:rsid w:val="00F51EAB"/>
    <w:rsid w:val="00F52DF0"/>
    <w:rsid w:val="00F57A0A"/>
    <w:rsid w:val="00F608E9"/>
    <w:rsid w:val="00F62D09"/>
    <w:rsid w:val="00F63624"/>
    <w:rsid w:val="00F6391B"/>
    <w:rsid w:val="00F7051A"/>
    <w:rsid w:val="00F743FB"/>
    <w:rsid w:val="00F76F4A"/>
    <w:rsid w:val="00F817AD"/>
    <w:rsid w:val="00F8197B"/>
    <w:rsid w:val="00F82B1C"/>
    <w:rsid w:val="00F832AE"/>
    <w:rsid w:val="00F83F81"/>
    <w:rsid w:val="00F863C0"/>
    <w:rsid w:val="00F86ACC"/>
    <w:rsid w:val="00F86CDA"/>
    <w:rsid w:val="00F87452"/>
    <w:rsid w:val="00F87C7F"/>
    <w:rsid w:val="00F92517"/>
    <w:rsid w:val="00F94B58"/>
    <w:rsid w:val="00FA0401"/>
    <w:rsid w:val="00FA76F2"/>
    <w:rsid w:val="00FB19D8"/>
    <w:rsid w:val="00FB5218"/>
    <w:rsid w:val="00FB6A12"/>
    <w:rsid w:val="00FC0A18"/>
    <w:rsid w:val="00FC1B40"/>
    <w:rsid w:val="00FC5B57"/>
    <w:rsid w:val="00FC6D3F"/>
    <w:rsid w:val="00FD387B"/>
    <w:rsid w:val="00FD3F70"/>
    <w:rsid w:val="00FD5509"/>
    <w:rsid w:val="00FE2E14"/>
    <w:rsid w:val="00FE3414"/>
    <w:rsid w:val="00FE4666"/>
    <w:rsid w:val="00FE5A48"/>
    <w:rsid w:val="00FE5BED"/>
    <w:rsid w:val="00FE62D6"/>
    <w:rsid w:val="00FF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4BC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qFormat/>
    <w:rsid w:val="006B1510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B1510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B1510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B1510"/>
    <w:pPr>
      <w:numPr>
        <w:ilvl w:val="6"/>
        <w:numId w:val="10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B1510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1510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link w:val="CharCharCarCarCharCharChar1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 Char Char Car Car Char Char Char1"/>
    <w:basedOn w:val="Normal"/>
    <w:link w:val="Policepardfaut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Car">
    <w:name w:val="Texte Car"/>
    <w:link w:val="Texte"/>
    <w:rsid w:val="00BE62FC"/>
    <w:rPr>
      <w:rFonts w:ascii="Arial" w:hAnsi="Arial"/>
      <w:lang w:val="fr-FR" w:eastAsia="fr-FR" w:bidi="ar-SA"/>
    </w:rPr>
  </w:style>
  <w:style w:type="paragraph" w:customStyle="1" w:styleId="titre2doc">
    <w:name w:val="titre 2 doc"/>
    <w:basedOn w:val="Titre2"/>
    <w:rsid w:val="006B1510"/>
    <w:pPr>
      <w:numPr>
        <w:ilvl w:val="0"/>
        <w:numId w:val="0"/>
      </w:num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StyleHelvetica55Roman20ptnoir">
    <w:name w:val="Style Helvetica 55 Roman 20 pt noir"/>
    <w:semiHidden/>
    <w:rsid w:val="005F6BAE"/>
    <w:rPr>
      <w:rFonts w:ascii="Helvetica 55 Roman" w:hAnsi="Helvetica 55 Roman"/>
      <w:sz w:val="40"/>
    </w:rPr>
  </w:style>
  <w:style w:type="paragraph" w:customStyle="1" w:styleId="WW-Corpsdetexte2">
    <w:name w:val="WW-Corps de texte 2"/>
    <w:basedOn w:val="Normal"/>
    <w:rsid w:val="00F35F4E"/>
    <w:pPr>
      <w:suppressAutoHyphens/>
      <w:jc w:val="both"/>
    </w:pPr>
    <w:rPr>
      <w:rFonts w:ascii="Arial" w:hAnsi="Arial"/>
      <w:sz w:val="20"/>
      <w:szCs w:val="20"/>
    </w:rPr>
  </w:style>
  <w:style w:type="character" w:styleId="Marquedecommentaire">
    <w:name w:val="annotation reference"/>
    <w:rsid w:val="007D7C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7D7C84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7D7C84"/>
    <w:rPr>
      <w:b/>
      <w:bCs/>
    </w:rPr>
  </w:style>
  <w:style w:type="paragraph" w:customStyle="1" w:styleId="ww-corpsdetexte30">
    <w:name w:val="ww-corpsdetexte3"/>
    <w:basedOn w:val="Normal"/>
    <w:rsid w:val="00F94B58"/>
    <w:pPr>
      <w:spacing w:before="100" w:beforeAutospacing="1" w:after="100" w:afterAutospacing="1"/>
    </w:pPr>
    <w:rPr>
      <w:rFonts w:eastAsia="MS Mincho"/>
      <w:lang w:val="en-US" w:eastAsia="ja-JP"/>
    </w:rPr>
  </w:style>
  <w:style w:type="character" w:customStyle="1" w:styleId="PieddepageCar">
    <w:name w:val="Pied de page Car"/>
    <w:aliases w:val="p Car"/>
    <w:link w:val="Pieddepage"/>
    <w:rsid w:val="00441197"/>
    <w:rPr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569D6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9F380F"/>
    <w:pPr>
      <w:pPrChange w:id="0" w:author="Auteur">
        <w:pPr>
          <w:tabs>
            <w:tab w:val="left" w:pos="480"/>
            <w:tab w:val="right" w:leader="dot" w:pos="8777"/>
          </w:tabs>
        </w:pPr>
      </w:pPrChange>
    </w:pPr>
    <w:rPr>
      <w:rPrChange w:id="0" w:author="Auteur">
        <w:rPr>
          <w:rFonts w:ascii="Helvetica 55 Roman" w:hAnsi="Helvetica 55 Roman" w:cs="Arial"/>
          <w:color w:val="FF0000"/>
          <w:sz w:val="40"/>
          <w:szCs w:val="24"/>
          <w:lang w:val="fr-FR" w:eastAsia="fr-FR" w:bidi="ar-SA"/>
        </w:rPr>
      </w:rPrChange>
    </w:rPr>
  </w:style>
  <w:style w:type="paragraph" w:styleId="TM2">
    <w:name w:val="toc 2"/>
    <w:basedOn w:val="Normal"/>
    <w:next w:val="Normal"/>
    <w:autoRedefine/>
    <w:uiPriority w:val="39"/>
    <w:rsid w:val="000569D6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0569D6"/>
    <w:pPr>
      <w:ind w:left="480"/>
    </w:pPr>
  </w:style>
  <w:style w:type="character" w:styleId="Lienhypertexte">
    <w:name w:val="Hyperlink"/>
    <w:uiPriority w:val="99"/>
    <w:unhideWhenUsed/>
    <w:rsid w:val="000569D6"/>
    <w:rPr>
      <w:color w:val="0000FF"/>
      <w:u w:val="single"/>
    </w:rPr>
  </w:style>
  <w:style w:type="character" w:customStyle="1" w:styleId="CommentaireCar">
    <w:name w:val="Commentaire Car"/>
    <w:link w:val="Commentaire"/>
    <w:uiPriority w:val="99"/>
    <w:locked/>
    <w:rsid w:val="00AC2241"/>
  </w:style>
  <w:style w:type="paragraph" w:customStyle="1" w:styleId="StyleHelvetica55Roman18ptOrangeJustifi">
    <w:name w:val="Style Helvetica 55 Roman 18 pt Orange Justifié"/>
    <w:basedOn w:val="Normal"/>
    <w:semiHidden/>
    <w:rsid w:val="002651B1"/>
    <w:pPr>
      <w:jc w:val="both"/>
    </w:pPr>
    <w:rPr>
      <w:rFonts w:ascii="Helvetica 55 Roman" w:hAnsi="Helvetica 55 Roman"/>
      <w:color w:val="FF6600"/>
      <w:sz w:val="36"/>
      <w:szCs w:val="20"/>
    </w:rPr>
  </w:style>
  <w:style w:type="paragraph" w:styleId="NormalWeb">
    <w:name w:val="Normal (Web)"/>
    <w:basedOn w:val="Normal"/>
    <w:uiPriority w:val="99"/>
    <w:unhideWhenUsed/>
    <w:rsid w:val="00B8735E"/>
    <w:pPr>
      <w:spacing w:before="100" w:beforeAutospacing="1" w:after="119"/>
    </w:pPr>
  </w:style>
  <w:style w:type="paragraph" w:customStyle="1" w:styleId="Nomduproduit">
    <w:name w:val="Nom du produit"/>
    <w:basedOn w:val="Normal"/>
    <w:next w:val="Normal"/>
    <w:semiHidden/>
    <w:rsid w:val="00CC21C8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B34982"/>
    <w:rPr>
      <w:sz w:val="24"/>
      <w:szCs w:val="24"/>
    </w:rPr>
  </w:style>
  <w:style w:type="paragraph" w:customStyle="1" w:styleId="CorpsdetexteEHPTBodyText2">
    <w:name w:val="Corps de texte.EHPT.Body Text2"/>
    <w:basedOn w:val="Normal"/>
    <w:semiHidden/>
    <w:rsid w:val="00141A31"/>
    <w:pPr>
      <w:spacing w:line="240" w:lineRule="atLeast"/>
      <w:jc w:val="both"/>
    </w:pPr>
    <w:rPr>
      <w:rFonts w:ascii="Arial" w:hAnsi="Arial"/>
      <w:sz w:val="20"/>
      <w:szCs w:val="20"/>
    </w:rPr>
  </w:style>
  <w:style w:type="paragraph" w:customStyle="1" w:styleId="Textecourant">
    <w:name w:val="Texte courant"/>
    <w:basedOn w:val="Texte"/>
    <w:link w:val="TextecourantCar"/>
    <w:rsid w:val="00141A31"/>
    <w:rPr>
      <w:rFonts w:ascii="Helvetica 55 Roman" w:hAnsi="Helvetica 55 Roman" w:cs="Arial"/>
    </w:rPr>
  </w:style>
  <w:style w:type="character" w:customStyle="1" w:styleId="TextecourantCar">
    <w:name w:val="Texte courant Car"/>
    <w:link w:val="Textecourant"/>
    <w:rsid w:val="00141A31"/>
    <w:rPr>
      <w:rFonts w:ascii="Helvetica 55 Roman" w:hAnsi="Helvetica 55 Roman" w:cs="Arial"/>
    </w:rPr>
  </w:style>
  <w:style w:type="table" w:styleId="Tableauclassique2">
    <w:name w:val="Table Classic 2"/>
    <w:basedOn w:val="TableauNormal"/>
    <w:rsid w:val="006045D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9F380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8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1" ma:contentTypeDescription="Crée un document." ma:contentTypeScope="" ma:versionID="cfbe49858f3a908903f9a197cdf3fdf6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e99f1f08bd1247944ab20915a37d8ba9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80167-CC29-4A01-9F58-FF30B9B2179B}"/>
</file>

<file path=customXml/itemProps2.xml><?xml version="1.0" encoding="utf-8"?>
<ds:datastoreItem xmlns:ds="http://schemas.openxmlformats.org/officeDocument/2006/customXml" ds:itemID="{9FF238E3-5868-45CF-A35E-AE78017D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B4847B-DBC9-4480-BA58-D7114842DB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272AE5-D0C1-45F1-8C5F-986DBC2C88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1771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2019-05-25T06:44:00Z</dcterms:created>
  <dcterms:modified xsi:type="dcterms:W3CDTF">2020-11-26T17:45:00Z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ource">
    <vt:lpwstr>Interne</vt:lpwstr>
  </property>
  <property fmtid="{D5CDD505-2E9C-101B-9397-08002B2CF9AE}" pid="3" name="Language">
    <vt:lpwstr>Français</vt:lpwstr>
  </property>
  <property fmtid="{D5CDD505-2E9C-101B-9397-08002B2CF9AE}" pid="4" name="DocType">
    <vt:lpwstr>Autre</vt:lpwstr>
  </property>
  <property fmtid="{D5CDD505-2E9C-101B-9397-08002B2CF9AE}" pid="5" name="DocState">
    <vt:lpwstr>Finalisé</vt:lpwstr>
  </property>
  <property fmtid="{D5CDD505-2E9C-101B-9397-08002B2CF9AE}" pid="6" name="Author0">
    <vt:lpwstr/>
  </property>
  <property fmtid="{D5CDD505-2E9C-101B-9397-08002B2CF9AE}" pid="7" name="Description0">
    <vt:lpwstr/>
  </property>
  <property fmtid="{D5CDD505-2E9C-101B-9397-08002B2CF9AE}" pid="8" name="DocConf">
    <vt:lpwstr>Interne</vt:lpwstr>
  </property>
  <property fmtid="{D5CDD505-2E9C-101B-9397-08002B2CF9AE}" pid="9" name="ContentTypeId">
    <vt:lpwstr>0x0101006DBAD82D2BE66242B9E848AC08CBAD11</vt:lpwstr>
  </property>
</Properties>
</file>